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85E9D6" w14:textId="77777777" w:rsidR="00371B2B" w:rsidRPr="00371B2B" w:rsidRDefault="00371B2B" w:rsidP="009E30B4">
      <w:pPr>
        <w:pStyle w:val="OZNPARAFYADNOTACJE"/>
        <w:ind w:left="0" w:firstLine="0"/>
        <w:rPr>
          <w:rFonts w:eastAsia="Times New Roman"/>
        </w:rPr>
      </w:pPr>
    </w:p>
    <w:p w14:paraId="3C85358B" w14:textId="4D07BBF7" w:rsidR="00371B2B" w:rsidRPr="00EB645B" w:rsidRDefault="00462509" w:rsidP="00371B2B">
      <w:pPr>
        <w:pStyle w:val="TEKSTZacznikido"/>
        <w:rPr>
          <w:rFonts w:eastAsia="Times New Roman"/>
          <w:sz w:val="16"/>
          <w:szCs w:val="16"/>
        </w:rPr>
      </w:pPr>
      <w:r w:rsidRPr="00EB645B">
        <w:rPr>
          <w:rFonts w:eastAsia="Times New Roman"/>
          <w:sz w:val="16"/>
          <w:szCs w:val="16"/>
        </w:rPr>
        <w:t xml:space="preserve">Załączniki </w:t>
      </w:r>
      <w:r w:rsidR="00371B2B" w:rsidRPr="00EB645B">
        <w:rPr>
          <w:rFonts w:eastAsia="Times New Roman"/>
          <w:sz w:val="16"/>
          <w:szCs w:val="16"/>
        </w:rPr>
        <w:t xml:space="preserve">do rozporządzenia Ministra Klimatu </w:t>
      </w:r>
      <w:r w:rsidR="00ED2CF5" w:rsidRPr="00EB645B">
        <w:rPr>
          <w:rFonts w:eastAsia="Times New Roman"/>
          <w:sz w:val="16"/>
          <w:szCs w:val="16"/>
        </w:rPr>
        <w:br/>
      </w:r>
      <w:r w:rsidR="00371B2B" w:rsidRPr="00EB645B">
        <w:rPr>
          <w:rFonts w:eastAsia="Times New Roman"/>
          <w:sz w:val="16"/>
          <w:szCs w:val="16"/>
        </w:rPr>
        <w:t>i Środowiska</w:t>
      </w:r>
      <w:r w:rsidR="00ED2CF5" w:rsidRPr="00EB645B">
        <w:rPr>
          <w:rFonts w:eastAsia="Times New Roman"/>
          <w:sz w:val="16"/>
          <w:szCs w:val="16"/>
        </w:rPr>
        <w:t xml:space="preserve"> </w:t>
      </w:r>
      <w:r w:rsidR="00371B2B" w:rsidRPr="00EB645B">
        <w:rPr>
          <w:rFonts w:eastAsia="Times New Roman"/>
          <w:sz w:val="16"/>
          <w:szCs w:val="16"/>
        </w:rPr>
        <w:t xml:space="preserve">z dnia </w:t>
      </w:r>
      <w:r w:rsidR="00EB645B" w:rsidRPr="00EB645B">
        <w:rPr>
          <w:rFonts w:eastAsia="Times New Roman"/>
          <w:sz w:val="16"/>
          <w:szCs w:val="16"/>
        </w:rPr>
        <w:t>28 stycznia</w:t>
      </w:r>
      <w:r w:rsidR="00371B2B" w:rsidRPr="00EB645B">
        <w:rPr>
          <w:rFonts w:eastAsia="Times New Roman"/>
          <w:sz w:val="16"/>
          <w:szCs w:val="16"/>
        </w:rPr>
        <w:t xml:space="preserve"> 2022 r. (poz. </w:t>
      </w:r>
      <w:r w:rsidR="00EB645B" w:rsidRPr="00EB645B">
        <w:rPr>
          <w:rFonts w:eastAsia="Times New Roman"/>
          <w:sz w:val="16"/>
          <w:szCs w:val="16"/>
        </w:rPr>
        <w:t>212</w:t>
      </w:r>
      <w:r w:rsidR="00371B2B" w:rsidRPr="00EB645B">
        <w:rPr>
          <w:rFonts w:eastAsia="Times New Roman"/>
          <w:sz w:val="16"/>
          <w:szCs w:val="16"/>
        </w:rPr>
        <w:t>)</w:t>
      </w:r>
    </w:p>
    <w:p w14:paraId="5D63E6A4" w14:textId="290A81D1" w:rsidR="00371B2B" w:rsidRPr="00E86A22" w:rsidRDefault="00462509" w:rsidP="00462509">
      <w:pPr>
        <w:keepNext/>
        <w:widowControl/>
        <w:suppressAutoHyphens/>
        <w:autoSpaceDE/>
        <w:autoSpaceDN/>
        <w:adjustRightInd/>
        <w:spacing w:after="120"/>
        <w:jc w:val="right"/>
        <w:rPr>
          <w:rFonts w:eastAsia="Times New Roman" w:cs="Times New Roman"/>
          <w:b/>
          <w:bCs/>
          <w:caps/>
          <w:spacing w:val="54"/>
          <w:kern w:val="24"/>
          <w:sz w:val="18"/>
          <w:szCs w:val="16"/>
        </w:rPr>
      </w:pPr>
      <w:r w:rsidRPr="00E86A22">
        <w:rPr>
          <w:rFonts w:eastAsia="Times New Roman"/>
          <w:b/>
          <w:bCs/>
          <w:sz w:val="18"/>
          <w:szCs w:val="16"/>
        </w:rPr>
        <w:t>Załącznik nr 1</w:t>
      </w:r>
    </w:p>
    <w:p w14:paraId="5C9416EA" w14:textId="472DD9E1" w:rsidR="00371B2B" w:rsidRPr="00371B2B" w:rsidRDefault="00371B2B" w:rsidP="00322D43">
      <w:pPr>
        <w:widowControl/>
        <w:autoSpaceDE/>
        <w:autoSpaceDN/>
        <w:adjustRightInd/>
        <w:spacing w:after="194" w:line="259" w:lineRule="auto"/>
        <w:rPr>
          <w:rFonts w:eastAsia="Times New Roman" w:cs="Times New Roman"/>
          <w:i/>
          <w:color w:val="000000"/>
          <w:szCs w:val="24"/>
          <w:lang w:eastAsia="en-US"/>
        </w:rPr>
      </w:pPr>
    </w:p>
    <w:p w14:paraId="175235BB" w14:textId="54B164B8" w:rsidR="00371B2B" w:rsidRPr="00371B2B" w:rsidRDefault="00371B2B" w:rsidP="00371B2B">
      <w:pPr>
        <w:widowControl/>
        <w:autoSpaceDE/>
        <w:autoSpaceDN/>
        <w:adjustRightInd/>
        <w:spacing w:after="20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ODBIORCY </w:t>
      </w:r>
      <w:r w:rsidR="008D306E">
        <w:rPr>
          <w:rFonts w:eastAsia="Calibri" w:cs="Times New Roman"/>
          <w:b/>
          <w:szCs w:val="24"/>
          <w:lang w:eastAsia="en-US"/>
        </w:rPr>
        <w:t>PALIW GAZOW</w:t>
      </w:r>
      <w:r w:rsidR="00AB2226">
        <w:rPr>
          <w:rFonts w:eastAsia="Calibri" w:cs="Times New Roman"/>
          <w:b/>
          <w:szCs w:val="24"/>
          <w:lang w:eastAsia="en-US"/>
        </w:rPr>
        <w:t>YCH</w:t>
      </w:r>
    </w:p>
    <w:p w14:paraId="10CCADCC" w14:textId="77777777" w:rsidR="006271B6" w:rsidRDefault="00371B2B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 w:rsidR="006271B6">
        <w:rPr>
          <w:rFonts w:eastAsia="Calibri" w:cs="Times New Roman"/>
          <w:b/>
          <w:szCs w:val="24"/>
          <w:lang w:eastAsia="en-US"/>
        </w:rPr>
        <w:t>,</w:t>
      </w:r>
    </w:p>
    <w:p w14:paraId="47E3FE61" w14:textId="5064BE3F" w:rsidR="00371B2B" w:rsidRPr="00371B2B" w:rsidRDefault="006271B6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 w:rsidR="00A976D8">
        <w:rPr>
          <w:rStyle w:val="Ppogrubienie"/>
        </w:rPr>
        <w:t>62ba ust. 2</w:t>
      </w:r>
      <w:r w:rsidRPr="006271B6">
        <w:rPr>
          <w:rStyle w:val="Ppogrubienie"/>
        </w:rPr>
        <w:t xml:space="preserve"> ustawy z dnia 10 kwietnia 1997 r. – Prawo energetyczne</w:t>
      </w:r>
      <w:r w:rsidR="00AF686C">
        <w:rPr>
          <w:rStyle w:val="Odwoanieprzypisudolnego"/>
          <w:b/>
        </w:rPr>
        <w:footnoteReference w:customMarkFollows="1" w:id="1"/>
        <w:t>1)</w:t>
      </w:r>
      <w:r w:rsidR="00371B2B" w:rsidRPr="006271B6">
        <w:rPr>
          <w:rStyle w:val="Ppogrubienie"/>
        </w:rPr>
        <w:t xml:space="preserve"> </w:t>
      </w:r>
    </w:p>
    <w:p w14:paraId="10A2B8F7" w14:textId="77777777" w:rsidR="00371B2B" w:rsidRPr="00371B2B" w:rsidRDefault="00371B2B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14:paraId="4D9E9A85" w14:textId="7F96722D" w:rsidR="00371B2B" w:rsidRPr="00371B2B" w:rsidRDefault="00371B2B" w:rsidP="00371B2B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 xml:space="preserve">Na podstawie art. 62ba ust. </w:t>
      </w:r>
      <w:r w:rsidR="00EB24B5">
        <w:rPr>
          <w:rFonts w:eastAsia="Calibri" w:cs="Times New Roman"/>
          <w:szCs w:val="24"/>
          <w:lang w:eastAsia="en-US"/>
        </w:rPr>
        <w:t>2</w:t>
      </w:r>
      <w:r w:rsidR="00EB24B5" w:rsidRPr="00371B2B"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ustawy z dnia 10 kwietnia 1997 r. – Prawo energetyczne</w:t>
      </w:r>
      <w:r w:rsidR="000148B9">
        <w:rPr>
          <w:rFonts w:eastAsia="Calibri" w:cs="Times New Roman"/>
          <w:szCs w:val="24"/>
          <w:lang w:eastAsia="en-US"/>
        </w:rPr>
        <w:t xml:space="preserve"> (</w:t>
      </w:r>
      <w:r w:rsidR="0070390B">
        <w:rPr>
          <w:rFonts w:eastAsia="Calibri" w:cs="Times New Roman"/>
          <w:szCs w:val="24"/>
          <w:lang w:eastAsia="en-US"/>
        </w:rPr>
        <w:t xml:space="preserve">Dz. U. z 2021 r. poz. 716, z </w:t>
      </w:r>
      <w:proofErr w:type="spellStart"/>
      <w:r w:rsidR="0070390B">
        <w:rPr>
          <w:rFonts w:eastAsia="Calibri" w:cs="Times New Roman"/>
          <w:szCs w:val="24"/>
          <w:lang w:eastAsia="en-US"/>
        </w:rPr>
        <w:t>późn</w:t>
      </w:r>
      <w:proofErr w:type="spellEnd"/>
      <w:r w:rsidR="0070390B">
        <w:rPr>
          <w:rFonts w:eastAsia="Calibri" w:cs="Times New Roman"/>
          <w:szCs w:val="24"/>
          <w:lang w:eastAsia="en-US"/>
        </w:rPr>
        <w:t>. zm.</w:t>
      </w:r>
      <w:r w:rsidR="000148B9">
        <w:rPr>
          <w:rFonts w:eastAsia="Calibri" w:cs="Times New Roman"/>
          <w:szCs w:val="24"/>
          <w:lang w:eastAsia="en-US"/>
        </w:rPr>
        <w:t>)</w:t>
      </w:r>
      <w:r w:rsidR="0070390B">
        <w:rPr>
          <w:rFonts w:eastAsia="Calibri" w:cs="Times New Roman"/>
          <w:szCs w:val="24"/>
          <w:lang w:eastAsia="en-US"/>
        </w:rPr>
        <w:t>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 w:rsidR="0070390B"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 w:rsidR="0070390B">
        <w:rPr>
          <w:rFonts w:eastAsia="Calibri" w:cs="Times New Roman"/>
          <w:szCs w:val="24"/>
          <w:lang w:eastAsia="en-US"/>
        </w:rPr>
        <w:t>ą</w:t>
      </w:r>
      <w:r w:rsidR="00571386">
        <w:rPr>
          <w:rFonts w:eastAsia="Calibri" w:cs="Times New Roman"/>
          <w:szCs w:val="24"/>
          <w:lang w:eastAsia="en-US"/>
        </w:rPr>
        <w:t>”</w:t>
      </w:r>
      <w:r w:rsidR="0070390B">
        <w:rPr>
          <w:rFonts w:eastAsia="Calibri" w:cs="Times New Roman"/>
          <w:szCs w:val="24"/>
          <w:lang w:eastAsia="en-US"/>
        </w:rPr>
        <w:t>,</w:t>
      </w:r>
      <w:r w:rsidRPr="00371B2B">
        <w:rPr>
          <w:rFonts w:eastAsia="Calibri" w:cs="Times New Roman"/>
          <w:szCs w:val="24"/>
          <w:lang w:eastAsia="en-US"/>
        </w:rPr>
        <w:t xml:space="preserve"> oświadczam, że</w:t>
      </w:r>
      <w:r w:rsidR="009E6DD4">
        <w:rPr>
          <w:rFonts w:eastAsia="Calibri" w:cs="Times New Roman"/>
          <w:szCs w:val="24"/>
          <w:lang w:eastAsia="en-US"/>
        </w:rPr>
        <w:t xml:space="preserve"> odbiorca paliw gazowych</w:t>
      </w:r>
      <w:r w:rsidR="00704227">
        <w:rPr>
          <w:rFonts w:eastAsia="Calibri" w:cs="Times New Roman"/>
          <w:szCs w:val="24"/>
          <w:lang w:eastAsia="en-US"/>
        </w:rPr>
        <w:t>:</w:t>
      </w:r>
    </w:p>
    <w:p w14:paraId="4CF5EF15" w14:textId="77777777" w:rsidR="0035208E" w:rsidRPr="0035208E" w:rsidRDefault="0035208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 w:rsidRPr="0035208E">
        <w:rPr>
          <w:rFonts w:eastAsia="Calibri" w:cs="Times New Roman"/>
          <w:b/>
          <w:szCs w:val="24"/>
          <w:lang w:eastAsia="en-US"/>
        </w:rPr>
        <w:t xml:space="preserve">Wspólnota Mieszkaniowa </w:t>
      </w:r>
    </w:p>
    <w:p w14:paraId="589AC265" w14:textId="11E1CC7A" w:rsidR="00371B2B" w:rsidRPr="00371B2B" w:rsidRDefault="00371B2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</w:t>
      </w:r>
    </w:p>
    <w:p w14:paraId="442093FA" w14:textId="49A736B6" w:rsidR="00371B2B" w:rsidRDefault="0030499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="00EB24B5">
        <w:rPr>
          <w:rFonts w:eastAsia="Calibri" w:cs="Times New Roman"/>
          <w:szCs w:val="24"/>
          <w:lang w:eastAsia="en-US"/>
        </w:rPr>
        <w:t xml:space="preserve"> lub </w:t>
      </w:r>
      <w:r w:rsidR="00371B2B" w:rsidRPr="00371B2B">
        <w:rPr>
          <w:rFonts w:eastAsia="Calibri" w:cs="Times New Roman"/>
          <w:szCs w:val="24"/>
          <w:lang w:eastAsia="en-US"/>
        </w:rPr>
        <w:t>firma</w:t>
      </w:r>
    </w:p>
    <w:p w14:paraId="6A965131" w14:textId="77777777" w:rsidR="00E97F76" w:rsidRPr="00E86A22" w:rsidRDefault="00E97F7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14:paraId="1B3E00E8" w14:textId="2D1307B9" w:rsidR="00CC0555" w:rsidRPr="00CC0555" w:rsidRDefault="0035208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>ul. Targowa 2</w:t>
      </w:r>
      <w:r w:rsidR="00CC0555" w:rsidRPr="00CC0555">
        <w:rPr>
          <w:rFonts w:eastAsia="Calibri" w:cs="Times New Roman"/>
          <w:b/>
          <w:szCs w:val="24"/>
          <w:lang w:eastAsia="en-US"/>
        </w:rPr>
        <w:t xml:space="preserve">, 39-310 Radomyśl Wielki </w:t>
      </w:r>
    </w:p>
    <w:p w14:paraId="30D9BE41" w14:textId="34B58EB0" w:rsidR="00371B2B" w:rsidRPr="00371B2B" w:rsidRDefault="00371B2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</w:t>
      </w:r>
    </w:p>
    <w:p w14:paraId="2C6494B0" w14:textId="2EEAC274" w:rsidR="00371B2B" w:rsidRDefault="00E97F7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a</w:t>
      </w:r>
      <w:r w:rsidR="00371B2B" w:rsidRPr="00371B2B">
        <w:rPr>
          <w:rFonts w:eastAsia="Calibri" w:cs="Times New Roman"/>
          <w:szCs w:val="24"/>
          <w:lang w:eastAsia="en-US"/>
        </w:rPr>
        <w:t>dres</w:t>
      </w:r>
    </w:p>
    <w:p w14:paraId="0A65A1D0" w14:textId="77777777" w:rsidR="00E97F76" w:rsidRPr="00E86A22" w:rsidRDefault="00E97F7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14:paraId="29A8EBF2" w14:textId="30A2D6A3" w:rsidR="00371B2B" w:rsidRDefault="00371B2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</w:t>
      </w:r>
    </w:p>
    <w:p w14:paraId="3E6F9B54" w14:textId="197C1A3A" w:rsidR="005B7F75" w:rsidRPr="007D3844" w:rsidRDefault="00E97F7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eastAsia="en-US"/>
        </w:rPr>
      </w:pPr>
      <w:r>
        <w:rPr>
          <w:rFonts w:eastAsia="Calibri" w:cs="Times New Roman"/>
          <w:szCs w:val="24"/>
          <w:lang w:eastAsia="en-US"/>
        </w:rPr>
        <w:t>adres e-mail</w:t>
      </w:r>
      <w:r w:rsid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14:paraId="5BD9FB6D" w14:textId="77777777" w:rsidR="00E97F76" w:rsidRPr="00E86A22" w:rsidRDefault="00E97F7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14:paraId="065E9311" w14:textId="13523B29" w:rsidR="00E97F76" w:rsidRDefault="0035208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35208E">
        <w:rPr>
          <w:rFonts w:eastAsia="Calibri" w:cs="Times New Roman"/>
          <w:b/>
          <w:szCs w:val="24"/>
          <w:lang w:eastAsia="en-US"/>
        </w:rPr>
        <w:t xml:space="preserve">605-282-092 </w:t>
      </w:r>
      <w:r w:rsidR="00E97F76"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</w:t>
      </w:r>
    </w:p>
    <w:p w14:paraId="09335CAD" w14:textId="26DD24F9" w:rsidR="00E97F76" w:rsidRDefault="00E97F7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="007D3844"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14:paraId="22EC5DCF" w14:textId="60D7A125" w:rsidR="00E97F76" w:rsidRPr="00E86A22" w:rsidRDefault="00E97F7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14:paraId="3F910002" w14:textId="7CF39BEF" w:rsidR="00CC0555" w:rsidRPr="00CC0555" w:rsidRDefault="00CC0555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 w:rsidRPr="00CC0555">
        <w:rPr>
          <w:rFonts w:eastAsia="Calibri" w:cs="Times New Roman"/>
          <w:b/>
          <w:szCs w:val="24"/>
          <w:lang w:eastAsia="en-US"/>
        </w:rPr>
        <w:t xml:space="preserve">NIP </w:t>
      </w:r>
      <w:r w:rsidR="0035208E" w:rsidRPr="0035208E">
        <w:rPr>
          <w:rFonts w:eastAsia="Calibri" w:cs="Times New Roman"/>
          <w:b/>
          <w:szCs w:val="24"/>
          <w:lang w:eastAsia="en-US"/>
        </w:rPr>
        <w:t>8171762637</w:t>
      </w:r>
    </w:p>
    <w:p w14:paraId="4B4DE534" w14:textId="38BA2EF5" w:rsidR="00E97F76" w:rsidRDefault="00E97F7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14:paraId="27308AB2" w14:textId="20D2D382" w:rsidR="00634377" w:rsidRDefault="00371B2B" w:rsidP="00371B2B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 w:rsidR="00604E7B">
        <w:rPr>
          <w:rFonts w:eastAsia="Calibri" w:cs="Times New Roman"/>
          <w:szCs w:val="24"/>
          <w:lang w:eastAsia="en-US"/>
        </w:rPr>
        <w:t xml:space="preserve"> lub </w:t>
      </w:r>
      <w:r w:rsidR="00E97F76">
        <w:rPr>
          <w:rFonts w:eastAsia="Calibri" w:cs="Times New Roman"/>
          <w:szCs w:val="24"/>
          <w:lang w:eastAsia="en-US"/>
        </w:rPr>
        <w:t>REGON</w:t>
      </w:r>
      <w:r w:rsidR="00431A4E">
        <w:rPr>
          <w:rStyle w:val="Odwoanieprzypisudolnego"/>
          <w:rFonts w:eastAsia="Calibri"/>
          <w:szCs w:val="24"/>
          <w:lang w:eastAsia="en-US"/>
        </w:rPr>
        <w:footnoteReference w:customMarkFollows="1" w:id="2"/>
        <w:t>2)</w:t>
      </w:r>
      <w:r w:rsidR="00431A4E">
        <w:t xml:space="preserve">  </w:t>
      </w:r>
    </w:p>
    <w:p w14:paraId="5D9E5253" w14:textId="57894483" w:rsidR="00A550F9" w:rsidRDefault="00436C13" w:rsidP="00371B2B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który, w chwili składania oświadczenia</w:t>
      </w:r>
      <w:r w:rsidR="00203085" w:rsidRPr="00203085">
        <w:rPr>
          <w:rFonts w:eastAsia="Calibri" w:cs="Times New Roman"/>
          <w:szCs w:val="24"/>
          <w:lang w:eastAsia="en-US"/>
        </w:rPr>
        <w:t xml:space="preserve"> ma zawart</w:t>
      </w:r>
      <w:r w:rsidR="00203085">
        <w:rPr>
          <w:rFonts w:eastAsia="Calibri" w:cs="Times New Roman"/>
          <w:szCs w:val="24"/>
          <w:lang w:eastAsia="en-US"/>
        </w:rPr>
        <w:t>ą</w:t>
      </w:r>
      <w:r w:rsidR="00203085" w:rsidRPr="00203085">
        <w:rPr>
          <w:rFonts w:eastAsia="Calibri" w:cs="Times New Roman"/>
          <w:szCs w:val="24"/>
          <w:lang w:eastAsia="en-US"/>
        </w:rPr>
        <w:t xml:space="preserve"> </w:t>
      </w:r>
      <w:r w:rsidR="0017624C">
        <w:rPr>
          <w:rFonts w:eastAsia="Calibri" w:cs="Times New Roman"/>
          <w:szCs w:val="24"/>
          <w:lang w:eastAsia="en-US"/>
        </w:rPr>
        <w:t>ze sprzedawcą paliw gazowych</w:t>
      </w:r>
      <w:r w:rsidR="00203085" w:rsidRPr="00203085">
        <w:rPr>
          <w:rFonts w:eastAsia="Calibri" w:cs="Times New Roman"/>
          <w:szCs w:val="24"/>
          <w:lang w:eastAsia="en-US"/>
        </w:rPr>
        <w:t xml:space="preserve"> umow</w:t>
      </w:r>
      <w:r w:rsidR="00203085">
        <w:rPr>
          <w:rFonts w:eastAsia="Calibri" w:cs="Times New Roman"/>
          <w:szCs w:val="24"/>
          <w:lang w:eastAsia="en-US"/>
        </w:rPr>
        <w:t>ę</w:t>
      </w:r>
      <w:r w:rsidR="00203085" w:rsidRPr="00203085">
        <w:rPr>
          <w:rFonts w:eastAsia="Calibri" w:cs="Times New Roman"/>
          <w:szCs w:val="24"/>
          <w:lang w:eastAsia="en-US"/>
        </w:rPr>
        <w:t xml:space="preserve"> sp</w:t>
      </w:r>
      <w:r w:rsidR="00203085">
        <w:rPr>
          <w:rFonts w:eastAsia="Calibri" w:cs="Times New Roman"/>
          <w:szCs w:val="24"/>
          <w:lang w:eastAsia="en-US"/>
        </w:rPr>
        <w:t>rzedaży paliw</w:t>
      </w:r>
      <w:r w:rsidR="00604E7B">
        <w:rPr>
          <w:rFonts w:eastAsia="Calibri" w:cs="Times New Roman"/>
          <w:szCs w:val="24"/>
          <w:lang w:eastAsia="en-US"/>
        </w:rPr>
        <w:t>a</w:t>
      </w:r>
      <w:r w:rsidR="00203085">
        <w:rPr>
          <w:rFonts w:eastAsia="Calibri" w:cs="Times New Roman"/>
          <w:szCs w:val="24"/>
          <w:lang w:eastAsia="en-US"/>
        </w:rPr>
        <w:t xml:space="preserve"> </w:t>
      </w:r>
      <w:r w:rsidR="00604E7B">
        <w:rPr>
          <w:rFonts w:eastAsia="Calibri" w:cs="Times New Roman"/>
          <w:szCs w:val="24"/>
          <w:lang w:eastAsia="en-US"/>
        </w:rPr>
        <w:t xml:space="preserve">gazowego </w:t>
      </w:r>
      <w:r w:rsidR="00203085">
        <w:rPr>
          <w:rFonts w:eastAsia="Calibri" w:cs="Times New Roman"/>
          <w:szCs w:val="24"/>
          <w:lang w:eastAsia="en-US"/>
        </w:rPr>
        <w:t>lub umowę</w:t>
      </w:r>
      <w:r w:rsidR="00203085" w:rsidRPr="00203085">
        <w:rPr>
          <w:rFonts w:eastAsia="Calibri" w:cs="Times New Roman"/>
          <w:szCs w:val="24"/>
          <w:lang w:eastAsia="en-US"/>
        </w:rPr>
        <w:t xml:space="preserve"> kompleksow</w:t>
      </w:r>
      <w:r w:rsidR="009E30B4">
        <w:rPr>
          <w:rFonts w:eastAsia="Calibri" w:cs="Times New Roman"/>
          <w:szCs w:val="24"/>
          <w:lang w:eastAsia="en-US"/>
        </w:rPr>
        <w:t>ą</w:t>
      </w:r>
      <w:r w:rsidR="00203085"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 w:rsidR="00634377">
        <w:rPr>
          <w:rStyle w:val="Odwoanieprzypisudolnego"/>
          <w:rFonts w:eastAsia="Calibri"/>
          <w:szCs w:val="24"/>
          <w:lang w:eastAsia="en-US"/>
        </w:rPr>
        <w:footnoteReference w:customMarkFollows="1" w:id="3"/>
        <w:t>3)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9E30B4" w:rsidRPr="00371B2B" w14:paraId="1627240F" w14:textId="73767106" w:rsidTr="007932DD">
        <w:tc>
          <w:tcPr>
            <w:tcW w:w="421" w:type="dxa"/>
          </w:tcPr>
          <w:p w14:paraId="31EE184E" w14:textId="44C5858A" w:rsidR="009E30B4" w:rsidRPr="00E86A22" w:rsidRDefault="00E86A22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E86A22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21" w:type="dxa"/>
          </w:tcPr>
          <w:p w14:paraId="21DAF136" w14:textId="67646C2C" w:rsidR="009E30B4" w:rsidRPr="00371B2B" w:rsidRDefault="009E30B4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14:paraId="24879241" w14:textId="762E106C" w:rsidR="00634377" w:rsidRDefault="00634377" w:rsidP="00436C13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9E30B4" w:rsidRPr="00371B2B" w14:paraId="10D98C89" w14:textId="0A672BDC" w:rsidTr="00130951">
        <w:tc>
          <w:tcPr>
            <w:tcW w:w="421" w:type="dxa"/>
          </w:tcPr>
          <w:p w14:paraId="2B23A0B8" w14:textId="77777777" w:rsidR="009E30B4" w:rsidRPr="00371B2B" w:rsidRDefault="009E30B4" w:rsidP="00057CBC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21" w:type="dxa"/>
          </w:tcPr>
          <w:p w14:paraId="330A40A8" w14:textId="2B5F4D8A" w:rsidR="009E30B4" w:rsidRPr="00371B2B" w:rsidRDefault="009E30B4" w:rsidP="00057CBC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14:paraId="77C19334" w14:textId="0E5DE7D7" w:rsidR="00ED2CF5" w:rsidRDefault="00ED2CF5" w:rsidP="004C2C1B">
      <w:pPr>
        <w:widowControl/>
        <w:autoSpaceDE/>
        <w:autoSpaceDN/>
        <w:adjustRightInd/>
        <w:spacing w:after="200" w:line="276" w:lineRule="auto"/>
        <w:ind w:left="284"/>
        <w:contextualSpacing/>
        <w:jc w:val="both"/>
        <w:rPr>
          <w:rFonts w:eastAsia="Calibri" w:cs="Times New Roman"/>
          <w:szCs w:val="24"/>
          <w:lang w:eastAsia="en-US"/>
        </w:rPr>
      </w:pPr>
    </w:p>
    <w:p w14:paraId="03D7F1A5" w14:textId="28B21D8E" w:rsidR="0035208E" w:rsidRDefault="0035208E">
      <w:pPr>
        <w:widowControl/>
        <w:autoSpaceDE/>
        <w:autoSpaceDN/>
        <w:adjustRightInd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br w:type="page"/>
      </w:r>
    </w:p>
    <w:p w14:paraId="5424A2A2" w14:textId="77777777" w:rsidR="004C2C1B" w:rsidRDefault="004C2C1B" w:rsidP="004C2C1B">
      <w:pPr>
        <w:widowControl/>
        <w:autoSpaceDE/>
        <w:autoSpaceDN/>
        <w:adjustRightInd/>
        <w:spacing w:after="200" w:line="276" w:lineRule="auto"/>
        <w:ind w:left="284"/>
        <w:contextualSpacing/>
        <w:jc w:val="both"/>
        <w:rPr>
          <w:rFonts w:eastAsia="Calibri" w:cs="Times New Roman"/>
          <w:szCs w:val="24"/>
          <w:lang w:eastAsia="en-US"/>
        </w:rPr>
      </w:pPr>
    </w:p>
    <w:p w14:paraId="3C3E5558" w14:textId="3812792F" w:rsidR="00371B2B" w:rsidRPr="004C2C1B" w:rsidRDefault="008D306E" w:rsidP="00304996">
      <w:pPr>
        <w:widowControl/>
        <w:numPr>
          <w:ilvl w:val="0"/>
          <w:numId w:val="46"/>
        </w:numPr>
        <w:autoSpaceDE/>
        <w:autoSpaceDN/>
        <w:adjustRightInd/>
        <w:spacing w:after="200" w:line="276" w:lineRule="auto"/>
        <w:ind w:left="284"/>
        <w:contextualSpacing/>
        <w:jc w:val="both"/>
        <w:rPr>
          <w:rFonts w:eastAsia="Calibri" w:cs="Times New Roman"/>
          <w:spacing w:val="-2"/>
          <w:szCs w:val="24"/>
          <w:lang w:eastAsia="en-US"/>
        </w:rPr>
      </w:pPr>
      <w:r w:rsidRPr="004C2C1B">
        <w:rPr>
          <w:rFonts w:eastAsia="Calibri" w:cs="Times New Roman"/>
          <w:spacing w:val="-2"/>
          <w:szCs w:val="24"/>
          <w:lang w:eastAsia="en-US"/>
        </w:rPr>
        <w:t xml:space="preserve">spełnia warunki pozwalające uznać go za </w:t>
      </w:r>
      <w:r w:rsidR="00371B2B" w:rsidRPr="004C2C1B">
        <w:rPr>
          <w:rFonts w:eastAsia="Calibri" w:cs="Times New Roman"/>
          <w:spacing w:val="-2"/>
          <w:szCs w:val="24"/>
          <w:lang w:eastAsia="en-US"/>
        </w:rPr>
        <w:t>odbiorc</w:t>
      </w:r>
      <w:r w:rsidRPr="004C2C1B">
        <w:rPr>
          <w:rFonts w:eastAsia="Calibri" w:cs="Times New Roman"/>
          <w:spacing w:val="-2"/>
          <w:szCs w:val="24"/>
          <w:lang w:eastAsia="en-US"/>
        </w:rPr>
        <w:t>ę</w:t>
      </w:r>
      <w:r w:rsidR="00371B2B" w:rsidRPr="004C2C1B">
        <w:rPr>
          <w:rFonts w:eastAsia="Calibri" w:cs="Times New Roman"/>
          <w:spacing w:val="-2"/>
          <w:szCs w:val="24"/>
          <w:lang w:eastAsia="en-US"/>
        </w:rPr>
        <w:t>, o którym mowa w art. 62b ust. 1 pkt 2</w:t>
      </w:r>
      <w:r w:rsidR="00431A4E" w:rsidRPr="004C2C1B">
        <w:rPr>
          <w:rFonts w:eastAsia="Calibri" w:cs="Times New Roman"/>
          <w:spacing w:val="-2"/>
          <w:szCs w:val="24"/>
          <w:vertAlign w:val="superscript"/>
          <w:lang w:eastAsia="en-US"/>
        </w:rPr>
        <w:t>3</w:t>
      </w:r>
      <w:r w:rsidR="004655D8" w:rsidRPr="004C2C1B">
        <w:rPr>
          <w:rFonts w:eastAsia="Calibri" w:cs="Times New Roman"/>
          <w:spacing w:val="-2"/>
          <w:szCs w:val="24"/>
          <w:vertAlign w:val="superscript"/>
          <w:lang w:eastAsia="en-US"/>
        </w:rPr>
        <w:t>)</w:t>
      </w:r>
      <w:r w:rsidR="004655D8" w:rsidRPr="004C2C1B">
        <w:rPr>
          <w:rFonts w:eastAsia="Calibri" w:cs="Times New Roman"/>
          <w:spacing w:val="-2"/>
          <w:szCs w:val="24"/>
          <w:lang w:eastAsia="en-US"/>
        </w:rPr>
        <w:t>: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421"/>
      </w:tblGrid>
      <w:tr w:rsidR="00371B2B" w:rsidRPr="00371B2B" w14:paraId="0A9DDBEC" w14:textId="77777777" w:rsidTr="00F246A4">
        <w:tc>
          <w:tcPr>
            <w:tcW w:w="421" w:type="dxa"/>
          </w:tcPr>
          <w:p w14:paraId="3E5CD681" w14:textId="77777777" w:rsidR="00371B2B" w:rsidRPr="00371B2B" w:rsidRDefault="00371B2B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bookmarkStart w:id="0" w:name="_Hlk93910954"/>
          </w:p>
        </w:tc>
      </w:tr>
    </w:tbl>
    <w:bookmarkEnd w:id="0"/>
    <w:p w14:paraId="650AA408" w14:textId="2CE37F97" w:rsidR="00371B2B" w:rsidRPr="00371B2B" w:rsidRDefault="00371B2B" w:rsidP="00371B2B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lit. b ustawy</w:t>
      </w:r>
      <w:r w:rsidR="004217A2">
        <w:rPr>
          <w:rFonts w:eastAsia="Calibri" w:cs="Times New Roman"/>
          <w:szCs w:val="24"/>
          <w:lang w:eastAsia="en-US"/>
        </w:rPr>
        <w:t>,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421"/>
      </w:tblGrid>
      <w:tr w:rsidR="00371B2B" w:rsidRPr="00371B2B" w14:paraId="11C54DB3" w14:textId="77777777" w:rsidTr="00F246A4">
        <w:tc>
          <w:tcPr>
            <w:tcW w:w="421" w:type="dxa"/>
          </w:tcPr>
          <w:p w14:paraId="6443A2B1" w14:textId="1EFF7530" w:rsidR="00371B2B" w:rsidRPr="00D8134A" w:rsidRDefault="00D8134A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D8134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14:paraId="594286FF" w14:textId="6DCABFEA" w:rsidR="00371B2B" w:rsidRPr="00371B2B" w:rsidRDefault="00371B2B" w:rsidP="00371B2B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lit. c ustawy</w:t>
      </w:r>
      <w:r w:rsidR="009D4221">
        <w:rPr>
          <w:rFonts w:eastAsia="Calibri" w:cs="Times New Roman"/>
          <w:szCs w:val="24"/>
          <w:lang w:eastAsia="en-US"/>
        </w:rPr>
        <w:t>;</w:t>
      </w:r>
    </w:p>
    <w:p w14:paraId="509A750F" w14:textId="314EB2CA" w:rsidR="0019501E" w:rsidRDefault="00371B2B" w:rsidP="0067294D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2)</w:t>
      </w:r>
      <w:r w:rsidR="00C36A1A">
        <w:rPr>
          <w:rFonts w:eastAsia="Calibri" w:cs="Times New Roman"/>
          <w:szCs w:val="24"/>
          <w:lang w:eastAsia="en-US"/>
        </w:rPr>
        <w:t xml:space="preserve"> </w:t>
      </w:r>
      <w:r w:rsidR="00604E7B" w:rsidRPr="00C94591">
        <w:rPr>
          <w:rFonts w:eastAsia="Calibri" w:cs="Times New Roman"/>
          <w:szCs w:val="24"/>
          <w:lang w:eastAsia="en-US"/>
        </w:rPr>
        <w:t xml:space="preserve">będzie zużywać </w:t>
      </w:r>
      <w:r w:rsidR="00C94591">
        <w:rPr>
          <w:rFonts w:eastAsia="Calibri" w:cs="Times New Roman"/>
          <w:szCs w:val="24"/>
          <w:lang w:eastAsia="en-US"/>
        </w:rPr>
        <w:t>n</w:t>
      </w:r>
      <w:r w:rsidR="00C94591" w:rsidRPr="00C94591">
        <w:rPr>
          <w:rFonts w:eastAsia="Calibri" w:cs="Times New Roman"/>
          <w:szCs w:val="24"/>
          <w:lang w:eastAsia="en-US"/>
        </w:rPr>
        <w:t>a potrzeby</w:t>
      </w:r>
      <w:r w:rsidR="00436C13">
        <w:rPr>
          <w:rFonts w:eastAsia="Calibri" w:cs="Times New Roman"/>
          <w:szCs w:val="24"/>
          <w:lang w:eastAsia="en-US"/>
        </w:rPr>
        <w:t xml:space="preserve">, </w:t>
      </w:r>
      <w:r w:rsidR="00C94591" w:rsidRPr="00C94591">
        <w:rPr>
          <w:rFonts w:eastAsia="Calibri" w:cs="Times New Roman"/>
          <w:szCs w:val="24"/>
          <w:lang w:eastAsia="en-US"/>
        </w:rPr>
        <w:t xml:space="preserve">o </w:t>
      </w:r>
      <w:r w:rsidR="00C94591">
        <w:rPr>
          <w:rFonts w:eastAsia="Calibri" w:cs="Times New Roman"/>
          <w:szCs w:val="24"/>
          <w:lang w:eastAsia="en-US"/>
        </w:rPr>
        <w:t>których</w:t>
      </w:r>
      <w:r w:rsidR="00C94591" w:rsidRPr="00C94591">
        <w:rPr>
          <w:rFonts w:eastAsia="Calibri" w:cs="Times New Roman"/>
          <w:szCs w:val="24"/>
          <w:lang w:eastAsia="en-US"/>
        </w:rPr>
        <w:t xml:space="preserve"> </w:t>
      </w:r>
      <w:r w:rsidR="00C94591">
        <w:rPr>
          <w:rFonts w:eastAsia="Calibri" w:cs="Times New Roman"/>
          <w:szCs w:val="24"/>
          <w:lang w:eastAsia="en-US"/>
        </w:rPr>
        <w:t xml:space="preserve">mowa w kolumnie </w:t>
      </w:r>
      <w:r w:rsidR="00C94591" w:rsidRPr="00C94591">
        <w:rPr>
          <w:rFonts w:eastAsia="Calibri" w:cs="Times New Roman"/>
          <w:szCs w:val="24"/>
          <w:lang w:eastAsia="en-US"/>
        </w:rPr>
        <w:t>VII</w:t>
      </w:r>
      <w:r w:rsidR="00436C13">
        <w:rPr>
          <w:rFonts w:eastAsia="Calibri" w:cs="Times New Roman"/>
          <w:szCs w:val="24"/>
          <w:lang w:eastAsia="en-US"/>
        </w:rPr>
        <w:t xml:space="preserve"> w </w:t>
      </w:r>
      <w:r w:rsidR="00C94591" w:rsidRPr="00C94591">
        <w:rPr>
          <w:rFonts w:eastAsia="Calibri" w:cs="Times New Roman"/>
          <w:szCs w:val="24"/>
          <w:lang w:eastAsia="en-US"/>
        </w:rPr>
        <w:t>częś</w:t>
      </w:r>
      <w:r w:rsidR="00436C13">
        <w:rPr>
          <w:rFonts w:eastAsia="Calibri" w:cs="Times New Roman"/>
          <w:szCs w:val="24"/>
          <w:lang w:eastAsia="en-US"/>
        </w:rPr>
        <w:t>ciach</w:t>
      </w:r>
      <w:r w:rsidR="004D495F">
        <w:rPr>
          <w:rFonts w:eastAsia="Calibri" w:cs="Times New Roman"/>
          <w:szCs w:val="24"/>
          <w:lang w:eastAsia="en-US"/>
        </w:rPr>
        <w:t xml:space="preserve"> 1</w:t>
      </w:r>
      <w:r w:rsidR="00C94591" w:rsidRPr="00C94591">
        <w:rPr>
          <w:rFonts w:eastAsia="Calibri" w:cs="Times New Roman"/>
          <w:szCs w:val="24"/>
          <w:lang w:eastAsia="en-US"/>
        </w:rPr>
        <w:t>–3</w:t>
      </w:r>
      <w:r w:rsidR="00436C13">
        <w:rPr>
          <w:rFonts w:eastAsia="Calibri" w:cs="Times New Roman"/>
          <w:szCs w:val="24"/>
          <w:lang w:eastAsia="en-US"/>
        </w:rPr>
        <w:t xml:space="preserve"> poniższej tabeli</w:t>
      </w:r>
      <w:r w:rsidR="00046CBF">
        <w:rPr>
          <w:rFonts w:eastAsia="Calibri" w:cs="Times New Roman"/>
          <w:szCs w:val="24"/>
          <w:lang w:eastAsia="en-US"/>
        </w:rPr>
        <w:t>,</w:t>
      </w:r>
      <w:r w:rsidR="00C94591">
        <w:rPr>
          <w:rFonts w:eastAsia="Calibri" w:cs="Times New Roman"/>
          <w:szCs w:val="24"/>
          <w:lang w:eastAsia="en-US"/>
        </w:rPr>
        <w:t xml:space="preserve"> </w:t>
      </w:r>
      <w:r w:rsidR="00C94591" w:rsidRPr="00C94591">
        <w:rPr>
          <w:rFonts w:eastAsia="Calibri" w:cs="Times New Roman"/>
          <w:szCs w:val="24"/>
          <w:lang w:eastAsia="en-US"/>
        </w:rPr>
        <w:t>szacowaną na podstawie następujących danych,</w:t>
      </w:r>
      <w:r w:rsidR="00412D8C">
        <w:rPr>
          <w:rFonts w:eastAsia="Calibri" w:cs="Times New Roman"/>
          <w:szCs w:val="24"/>
          <w:lang w:eastAsia="en-US"/>
        </w:rPr>
        <w:t xml:space="preserve"> </w:t>
      </w:r>
      <w:r w:rsidR="00C94591" w:rsidRPr="00C94591">
        <w:rPr>
          <w:rFonts w:eastAsia="Calibri" w:cs="Times New Roman"/>
          <w:szCs w:val="24"/>
          <w:lang w:eastAsia="en-US"/>
        </w:rPr>
        <w:t>część paliwa gazowego</w:t>
      </w:r>
      <w:r w:rsidR="00C94591"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"/>
        <w:tblpPr w:leftFromText="141" w:rightFromText="141" w:vertAnchor="text" w:horzAnchor="margin" w:tblpXSpec="center" w:tblpY="200"/>
        <w:tblW w:w="10959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559"/>
        <w:gridCol w:w="992"/>
        <w:gridCol w:w="1418"/>
        <w:gridCol w:w="1396"/>
        <w:gridCol w:w="1647"/>
        <w:gridCol w:w="1338"/>
        <w:gridCol w:w="941"/>
      </w:tblGrid>
      <w:tr w:rsidR="00CD1150" w:rsidRPr="006E0383" w14:paraId="221A1EC7" w14:textId="77777777" w:rsidTr="00D8134A">
        <w:trPr>
          <w:trHeight w:val="413"/>
        </w:trPr>
        <w:tc>
          <w:tcPr>
            <w:tcW w:w="534" w:type="dxa"/>
          </w:tcPr>
          <w:p w14:paraId="0413E43D" w14:textId="77777777" w:rsidR="00CD1150" w:rsidRPr="006E0383" w:rsidRDefault="00CD1150" w:rsidP="0012331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1134" w:type="dxa"/>
          </w:tcPr>
          <w:p w14:paraId="0A279922" w14:textId="77777777" w:rsidR="00CD1150" w:rsidRPr="006E0383" w:rsidRDefault="00CD1150" w:rsidP="0012331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II</w:t>
            </w:r>
          </w:p>
        </w:tc>
        <w:tc>
          <w:tcPr>
            <w:tcW w:w="1559" w:type="dxa"/>
          </w:tcPr>
          <w:p w14:paraId="2C2A5DD5" w14:textId="77777777" w:rsidR="00CD1150" w:rsidRPr="006E0383" w:rsidRDefault="00CD1150" w:rsidP="0012331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III</w:t>
            </w:r>
          </w:p>
        </w:tc>
        <w:tc>
          <w:tcPr>
            <w:tcW w:w="992" w:type="dxa"/>
          </w:tcPr>
          <w:p w14:paraId="705E7BDC" w14:textId="77777777" w:rsidR="00CD1150" w:rsidRPr="006E0383" w:rsidRDefault="00CD1150" w:rsidP="0012331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IV</w:t>
            </w:r>
          </w:p>
        </w:tc>
        <w:tc>
          <w:tcPr>
            <w:tcW w:w="1418" w:type="dxa"/>
          </w:tcPr>
          <w:p w14:paraId="73C28BB3" w14:textId="77777777" w:rsidR="00CD1150" w:rsidRPr="006E0383" w:rsidRDefault="00CD1150" w:rsidP="0012331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V</w:t>
            </w:r>
          </w:p>
        </w:tc>
        <w:tc>
          <w:tcPr>
            <w:tcW w:w="1396" w:type="dxa"/>
          </w:tcPr>
          <w:p w14:paraId="097637B5" w14:textId="77777777" w:rsidR="00CD1150" w:rsidRPr="006E0383" w:rsidRDefault="00CD1150" w:rsidP="0012331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VI</w:t>
            </w:r>
          </w:p>
        </w:tc>
        <w:tc>
          <w:tcPr>
            <w:tcW w:w="3926" w:type="dxa"/>
            <w:gridSpan w:val="3"/>
          </w:tcPr>
          <w:p w14:paraId="1743E0F7" w14:textId="77777777" w:rsidR="00CD1150" w:rsidRPr="006E0383" w:rsidRDefault="00CD1150" w:rsidP="0012331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VII</w:t>
            </w:r>
          </w:p>
        </w:tc>
      </w:tr>
      <w:tr w:rsidR="00123316" w:rsidRPr="006E0383" w14:paraId="7D1BBE55" w14:textId="77777777" w:rsidTr="00D8134A">
        <w:trPr>
          <w:trHeight w:val="829"/>
        </w:trPr>
        <w:tc>
          <w:tcPr>
            <w:tcW w:w="534" w:type="dxa"/>
            <w:vMerge w:val="restart"/>
          </w:tcPr>
          <w:p w14:paraId="5F1B70DD" w14:textId="1BB9F26F" w:rsidR="00123316" w:rsidRPr="006E0383" w:rsidRDefault="00123316" w:rsidP="0012331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Lp</w:t>
            </w:r>
            <w:r w:rsidR="00CE2492">
              <w:rPr>
                <w:rFonts w:eastAsia="Calibri" w:cs="Times New Roman"/>
                <w:b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134" w:type="dxa"/>
            <w:vMerge w:val="restart"/>
          </w:tcPr>
          <w:p w14:paraId="3AC5AD72" w14:textId="47965E5F" w:rsidR="00123316" w:rsidRPr="006E0383" w:rsidRDefault="00123316" w:rsidP="00431A4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Nr P</w:t>
            </w:r>
            <w:r w:rsidR="00CE2492">
              <w:rPr>
                <w:rFonts w:eastAsia="Calibri" w:cs="Times New Roman"/>
                <w:b/>
                <w:sz w:val="16"/>
                <w:szCs w:val="16"/>
                <w:lang w:eastAsia="en-US"/>
              </w:rPr>
              <w:t xml:space="preserve">unktu </w:t>
            </w: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P</w:t>
            </w:r>
            <w:r w:rsidR="00CE2492">
              <w:rPr>
                <w:rFonts w:eastAsia="Calibri" w:cs="Times New Roman"/>
                <w:b/>
                <w:sz w:val="16"/>
                <w:szCs w:val="16"/>
                <w:lang w:eastAsia="en-US"/>
              </w:rPr>
              <w:t xml:space="preserve">oboru </w:t>
            </w: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G</w:t>
            </w:r>
            <w:r w:rsidR="00CE2492">
              <w:rPr>
                <w:rFonts w:eastAsia="Calibri" w:cs="Times New Roman"/>
                <w:b/>
                <w:sz w:val="16"/>
                <w:szCs w:val="16"/>
                <w:lang w:eastAsia="en-US"/>
              </w:rPr>
              <w:t>azu (PPG)</w:t>
            </w:r>
            <w:r w:rsidR="00431A4E">
              <w:rPr>
                <w:rStyle w:val="Odwoanieprzypisudolnego"/>
                <w:rFonts w:eastAsia="Calibri"/>
                <w:b/>
                <w:sz w:val="16"/>
                <w:szCs w:val="16"/>
                <w:lang w:eastAsia="en-US"/>
              </w:rPr>
              <w:footnoteReference w:customMarkFollows="1" w:id="4"/>
              <w:t>4)</w:t>
            </w:r>
            <w:r w:rsidR="00431A4E">
              <w:rPr>
                <w:rFonts w:eastAsia="Calibri" w:cs="Times New Roman"/>
                <w:b/>
                <w:sz w:val="16"/>
                <w:szCs w:val="16"/>
                <w:lang w:eastAsia="en-US"/>
              </w:rPr>
              <w:t xml:space="preserve">  </w:t>
            </w:r>
          </w:p>
        </w:tc>
        <w:tc>
          <w:tcPr>
            <w:tcW w:w="1559" w:type="dxa"/>
            <w:vMerge w:val="restart"/>
          </w:tcPr>
          <w:p w14:paraId="4C9BBC1D" w14:textId="21AEACD1" w:rsidR="00123316" w:rsidRPr="006E0383" w:rsidRDefault="00123316" w:rsidP="0012331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Adres PPG</w:t>
            </w:r>
          </w:p>
        </w:tc>
        <w:tc>
          <w:tcPr>
            <w:tcW w:w="992" w:type="dxa"/>
            <w:vMerge w:val="restart"/>
          </w:tcPr>
          <w:p w14:paraId="0D8C8C3D" w14:textId="77777777" w:rsidR="00123316" w:rsidRPr="006E0383" w:rsidRDefault="00123316" w:rsidP="0012331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Adresy zasilanych budynków (jeżeli są inne niż adres PPG)</w:t>
            </w:r>
          </w:p>
        </w:tc>
        <w:tc>
          <w:tcPr>
            <w:tcW w:w="1418" w:type="dxa"/>
            <w:vMerge w:val="restart"/>
          </w:tcPr>
          <w:p w14:paraId="63ECC29F" w14:textId="3B5EE441" w:rsidR="00123316" w:rsidRPr="00AF686C" w:rsidRDefault="00123316" w:rsidP="00431A4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6"/>
                <w:szCs w:val="16"/>
                <w:vertAlign w:val="superscript"/>
                <w:lang w:eastAsia="en-US"/>
              </w:rPr>
            </w:pP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 xml:space="preserve">Nr umowy sprzedaży </w:t>
            </w:r>
            <w:r w:rsidR="00604E7B">
              <w:rPr>
                <w:rFonts w:eastAsia="Calibri" w:cs="Times New Roman"/>
                <w:b/>
                <w:sz w:val="16"/>
                <w:szCs w:val="16"/>
                <w:lang w:eastAsia="en-US"/>
              </w:rPr>
              <w:t>paliwa gazowego</w:t>
            </w:r>
            <w:r w:rsidR="00B64199">
              <w:rPr>
                <w:rFonts w:eastAsia="Calibri" w:cs="Times New Roman"/>
                <w:b/>
                <w:sz w:val="16"/>
                <w:szCs w:val="16"/>
                <w:lang w:eastAsia="en-US"/>
              </w:rPr>
              <w:t xml:space="preserve"> </w:t>
            </w: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 xml:space="preserve">lub umowy kompleksowej, o których mowa odpowiednio </w:t>
            </w:r>
            <w:r w:rsidR="004C2C1B">
              <w:rPr>
                <w:rFonts w:eastAsia="Calibri" w:cs="Times New Roman"/>
                <w:b/>
                <w:sz w:val="16"/>
                <w:szCs w:val="16"/>
                <w:lang w:eastAsia="en-US"/>
              </w:rPr>
              <w:br/>
            </w: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 xml:space="preserve">w art. 5 ust. 1 </w:t>
            </w:r>
            <w:r w:rsidR="004C2C1B">
              <w:rPr>
                <w:rFonts w:eastAsia="Calibri" w:cs="Times New Roman"/>
                <w:b/>
                <w:sz w:val="16"/>
                <w:szCs w:val="16"/>
                <w:lang w:eastAsia="en-US"/>
              </w:rPr>
              <w:br/>
            </w: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i 3 ustawy</w:t>
            </w:r>
            <w:r w:rsidR="00431A4E">
              <w:rPr>
                <w:rFonts w:eastAsia="Calibri" w:cs="Times New Roman"/>
                <w:b/>
                <w:sz w:val="16"/>
                <w:szCs w:val="16"/>
                <w:vertAlign w:val="superscript"/>
                <w:lang w:eastAsia="en-US"/>
              </w:rPr>
              <w:t>4</w:t>
            </w:r>
            <w:r>
              <w:rPr>
                <w:rFonts w:eastAsia="Calibri" w:cs="Times New Roman"/>
                <w:b/>
                <w:sz w:val="16"/>
                <w:szCs w:val="16"/>
                <w:vertAlign w:val="superscript"/>
                <w:lang w:eastAsia="en-US"/>
              </w:rPr>
              <w:t>)</w:t>
            </w:r>
          </w:p>
        </w:tc>
        <w:tc>
          <w:tcPr>
            <w:tcW w:w="1396" w:type="dxa"/>
            <w:vMerge w:val="restart"/>
          </w:tcPr>
          <w:p w14:paraId="0CF32C06" w14:textId="42676442" w:rsidR="00123316" w:rsidRPr="006E0383" w:rsidRDefault="00123316" w:rsidP="00AF686C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b/>
                <w:sz w:val="16"/>
                <w:szCs w:val="16"/>
                <w:lang w:eastAsia="en-US"/>
              </w:rPr>
              <w:t xml:space="preserve">Data zmiany </w:t>
            </w:r>
            <w:r w:rsidR="00BB489E">
              <w:rPr>
                <w:rFonts w:eastAsia="Calibri" w:cs="Times New Roman"/>
                <w:b/>
                <w:sz w:val="16"/>
                <w:szCs w:val="16"/>
                <w:lang w:eastAsia="en-US"/>
              </w:rPr>
              <w:t xml:space="preserve">wielkości </w:t>
            </w:r>
            <w:r>
              <w:rPr>
                <w:rFonts w:eastAsia="Calibri" w:cs="Times New Roman"/>
                <w:b/>
                <w:sz w:val="16"/>
                <w:szCs w:val="16"/>
                <w:lang w:eastAsia="en-US"/>
              </w:rPr>
              <w:t>udziału poboru paliwa gazowego na potrzeby</w:t>
            </w:r>
            <w:r w:rsidR="00BB489E">
              <w:rPr>
                <w:rFonts w:eastAsia="Calibri" w:cs="Times New Roman"/>
                <w:b/>
                <w:sz w:val="16"/>
                <w:szCs w:val="16"/>
                <w:lang w:eastAsia="en-US"/>
              </w:rPr>
              <w:t xml:space="preserve">, </w:t>
            </w:r>
            <w:r w:rsidR="004C2C1B">
              <w:rPr>
                <w:rFonts w:eastAsia="Calibri" w:cs="Times New Roman"/>
                <w:b/>
                <w:sz w:val="16"/>
                <w:szCs w:val="16"/>
                <w:lang w:eastAsia="en-US"/>
              </w:rPr>
              <w:br/>
            </w:r>
            <w:r w:rsidR="00BB489E">
              <w:rPr>
                <w:rFonts w:eastAsia="Calibri" w:cs="Times New Roman"/>
                <w:b/>
                <w:sz w:val="16"/>
                <w:szCs w:val="16"/>
                <w:lang w:eastAsia="en-US"/>
              </w:rPr>
              <w:t>o których mowa w kolumnie VII (jeżeli zmiana nastąpiła)</w:t>
            </w:r>
            <w:r w:rsidR="00431A4E">
              <w:rPr>
                <w:rFonts w:eastAsia="Calibri" w:cs="Times New Roman"/>
                <w:b/>
                <w:sz w:val="16"/>
                <w:szCs w:val="16"/>
                <w:vertAlign w:val="superscript"/>
                <w:lang w:eastAsia="en-US"/>
              </w:rPr>
              <w:t>4</w:t>
            </w:r>
            <w:r w:rsidR="00BB489E" w:rsidRPr="00AF686C">
              <w:rPr>
                <w:rFonts w:eastAsia="Calibri" w:cs="Times New Roman"/>
                <w:b/>
                <w:sz w:val="16"/>
                <w:szCs w:val="16"/>
                <w:vertAlign w:val="superscript"/>
                <w:lang w:eastAsia="en-US"/>
              </w:rPr>
              <w:t>)</w:t>
            </w:r>
          </w:p>
        </w:tc>
        <w:tc>
          <w:tcPr>
            <w:tcW w:w="3926" w:type="dxa"/>
            <w:gridSpan w:val="3"/>
          </w:tcPr>
          <w:p w14:paraId="67ECA8FC" w14:textId="30068E50" w:rsidR="00123316" w:rsidRPr="006E0383" w:rsidRDefault="00123316" w:rsidP="0012331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Szacowana część paliwa gazowego (określić udział procentowy, z dokładnością do dwóch miejsc po przecinku) nabywana i pobierana w PPG</w:t>
            </w:r>
            <w:r w:rsidR="00257C7B">
              <w:rPr>
                <w:rFonts w:eastAsia="Calibri" w:cs="Times New Roman"/>
                <w:b/>
                <w:sz w:val="16"/>
                <w:szCs w:val="16"/>
                <w:lang w:eastAsia="en-US"/>
              </w:rPr>
              <w:t>,</w:t>
            </w: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 xml:space="preserve"> zużywana na potrzeby:</w:t>
            </w:r>
          </w:p>
        </w:tc>
      </w:tr>
      <w:tr w:rsidR="00123316" w:rsidRPr="006E0383" w14:paraId="3FFD4925" w14:textId="77777777" w:rsidTr="00D8134A">
        <w:trPr>
          <w:trHeight w:val="253"/>
        </w:trPr>
        <w:tc>
          <w:tcPr>
            <w:tcW w:w="534" w:type="dxa"/>
            <w:vMerge/>
          </w:tcPr>
          <w:p w14:paraId="2C61CD93" w14:textId="77777777" w:rsidR="00123316" w:rsidRPr="006E0383" w:rsidRDefault="00123316" w:rsidP="00123316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</w:tcPr>
          <w:p w14:paraId="3F183C45" w14:textId="77777777" w:rsidR="00123316" w:rsidRPr="006E0383" w:rsidRDefault="00123316" w:rsidP="00123316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</w:tcPr>
          <w:p w14:paraId="1FCD01EE" w14:textId="77777777" w:rsidR="00123316" w:rsidRPr="006E0383" w:rsidRDefault="00123316" w:rsidP="00123316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</w:tcPr>
          <w:p w14:paraId="16CFB94B" w14:textId="77777777" w:rsidR="00123316" w:rsidRPr="006E0383" w:rsidRDefault="00123316" w:rsidP="00123316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/>
          </w:tcPr>
          <w:p w14:paraId="3A041DB5" w14:textId="77777777" w:rsidR="00123316" w:rsidRPr="006E0383" w:rsidRDefault="00123316" w:rsidP="00123316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96" w:type="dxa"/>
            <w:vMerge/>
          </w:tcPr>
          <w:p w14:paraId="4AF469B7" w14:textId="77777777" w:rsidR="00123316" w:rsidRPr="006E0383" w:rsidRDefault="00123316" w:rsidP="00123316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647" w:type="dxa"/>
          </w:tcPr>
          <w:p w14:paraId="184FFA85" w14:textId="0BF19F4D" w:rsidR="00123316" w:rsidRPr="006E0383" w:rsidRDefault="00123316" w:rsidP="00123316">
            <w:pPr>
              <w:pBdr>
                <w:between w:val="single" w:sz="4" w:space="1" w:color="auto"/>
              </w:pBdr>
              <w:spacing w:after="200"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część 1</w:t>
            </w:r>
          </w:p>
        </w:tc>
        <w:tc>
          <w:tcPr>
            <w:tcW w:w="1338" w:type="dxa"/>
          </w:tcPr>
          <w:p w14:paraId="78E6C648" w14:textId="373BB373" w:rsidR="00123316" w:rsidRPr="006E0383" w:rsidRDefault="00123316" w:rsidP="00431A4E">
            <w:pPr>
              <w:spacing w:after="200"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>część 2</w:t>
            </w:r>
            <w:r w:rsidR="00431A4E">
              <w:rPr>
                <w:rStyle w:val="Odwoanieprzypisudolnego"/>
                <w:rFonts w:eastAsia="Calibri"/>
                <w:b/>
                <w:bCs/>
                <w:sz w:val="16"/>
                <w:szCs w:val="16"/>
                <w:lang w:eastAsia="en-US"/>
              </w:rPr>
              <w:footnoteReference w:customMarkFollows="1" w:id="5"/>
              <w:t>5)</w:t>
            </w:r>
            <w:r w:rsidR="00431A4E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941" w:type="dxa"/>
          </w:tcPr>
          <w:p w14:paraId="01DE15F7" w14:textId="20A664F2" w:rsidR="00123316" w:rsidRPr="006E0383" w:rsidRDefault="00123316" w:rsidP="00123316">
            <w:pPr>
              <w:spacing w:after="200"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część 3</w:t>
            </w:r>
          </w:p>
        </w:tc>
      </w:tr>
      <w:tr w:rsidR="00123316" w:rsidRPr="006E0383" w14:paraId="40ED031D" w14:textId="77777777" w:rsidTr="00D8134A">
        <w:trPr>
          <w:trHeight w:val="3731"/>
        </w:trPr>
        <w:tc>
          <w:tcPr>
            <w:tcW w:w="534" w:type="dxa"/>
            <w:vMerge/>
          </w:tcPr>
          <w:p w14:paraId="6450689F" w14:textId="77777777" w:rsidR="00123316" w:rsidRPr="006E0383" w:rsidRDefault="00123316" w:rsidP="00123316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</w:tcPr>
          <w:p w14:paraId="7BCA80D6" w14:textId="77777777" w:rsidR="00123316" w:rsidRPr="006E0383" w:rsidRDefault="00123316" w:rsidP="00123316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</w:tcPr>
          <w:p w14:paraId="22BD9338" w14:textId="77777777" w:rsidR="00123316" w:rsidRPr="006E0383" w:rsidRDefault="00123316" w:rsidP="00123316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</w:tcPr>
          <w:p w14:paraId="5DC5A063" w14:textId="77777777" w:rsidR="00123316" w:rsidRPr="006E0383" w:rsidRDefault="00123316" w:rsidP="00123316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/>
          </w:tcPr>
          <w:p w14:paraId="01A6D607" w14:textId="77777777" w:rsidR="00123316" w:rsidRPr="006E0383" w:rsidRDefault="00123316" w:rsidP="00123316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96" w:type="dxa"/>
            <w:vMerge/>
          </w:tcPr>
          <w:p w14:paraId="786D78C5" w14:textId="77777777" w:rsidR="00123316" w:rsidRPr="006E0383" w:rsidRDefault="00123316" w:rsidP="00123316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647" w:type="dxa"/>
          </w:tcPr>
          <w:p w14:paraId="1ABF208B" w14:textId="7F2DF0F9" w:rsidR="00123316" w:rsidRPr="006E0383" w:rsidRDefault="00123316" w:rsidP="00E86A22">
            <w:pPr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 xml:space="preserve">odbiorców </w:t>
            </w:r>
            <w:r w:rsidR="004C2C1B">
              <w:rPr>
                <w:rFonts w:eastAsia="Calibri" w:cs="Times New Roman"/>
                <w:b/>
                <w:sz w:val="16"/>
                <w:szCs w:val="16"/>
                <w:lang w:eastAsia="en-US"/>
              </w:rPr>
              <w:br/>
            </w: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 xml:space="preserve">w gospodarstwach domowych </w:t>
            </w:r>
            <w:r w:rsidR="004C2C1B">
              <w:rPr>
                <w:rFonts w:eastAsia="Calibri" w:cs="Times New Roman"/>
                <w:b/>
                <w:sz w:val="16"/>
                <w:szCs w:val="16"/>
                <w:lang w:eastAsia="en-US"/>
              </w:rPr>
              <w:br/>
            </w: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 xml:space="preserve">w lokalach mieszkalnych lub na potrzeby wytwarzania ciepła zużywanego przez odbiorców </w:t>
            </w:r>
            <w:r w:rsidR="004C2C1B">
              <w:rPr>
                <w:rFonts w:eastAsia="Calibri" w:cs="Times New Roman"/>
                <w:b/>
                <w:sz w:val="16"/>
                <w:szCs w:val="16"/>
                <w:lang w:eastAsia="en-US"/>
              </w:rPr>
              <w:br/>
            </w: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 xml:space="preserve">w gospodarstwach domowych </w:t>
            </w:r>
            <w:r w:rsidR="004C2C1B">
              <w:rPr>
                <w:rFonts w:eastAsia="Calibri" w:cs="Times New Roman"/>
                <w:b/>
                <w:sz w:val="16"/>
                <w:szCs w:val="16"/>
                <w:lang w:eastAsia="en-US"/>
              </w:rPr>
              <w:br/>
            </w: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w lokalach mieszkalnych oraz na potrzeby części wspólnych budynków wielolokalowych</w:t>
            </w:r>
          </w:p>
        </w:tc>
        <w:tc>
          <w:tcPr>
            <w:tcW w:w="1338" w:type="dxa"/>
          </w:tcPr>
          <w:p w14:paraId="315046FE" w14:textId="41494DA1" w:rsidR="00123316" w:rsidRPr="006E0383" w:rsidRDefault="00123316" w:rsidP="004C2C1B">
            <w:pPr>
              <w:spacing w:after="200" w:line="276" w:lineRule="auto"/>
              <w:jc w:val="center"/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 xml:space="preserve">odbiorców, </w:t>
            </w:r>
            <w:r w:rsidR="004C2C1B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br/>
            </w:r>
            <w:r w:rsidRPr="006E0383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 xml:space="preserve">o których </w:t>
            </w:r>
            <w:r w:rsidR="004C2C1B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>mowa</w:t>
            </w:r>
            <w:r w:rsidRPr="006E0383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 xml:space="preserve"> w art. 62b ust. 1 pkt 2 lit. </w:t>
            </w:r>
            <w:r w:rsidRPr="001C0DA3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>d ustawy,</w:t>
            </w:r>
            <w:r w:rsidRPr="006E0383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 xml:space="preserve"> prowadzących działalność </w:t>
            </w:r>
            <w:r w:rsidR="004C2C1B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br/>
            </w:r>
            <w:r w:rsidRPr="006E0383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 xml:space="preserve">w lokalach odbiorcy, </w:t>
            </w:r>
            <w:r w:rsidR="004C2C1B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br/>
            </w:r>
            <w:r w:rsidRPr="006E0383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 xml:space="preserve">o którym mowa w art. 62b ust. 1 pkt 2 lit. b lub </w:t>
            </w:r>
            <w:r w:rsidR="004C2C1B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br/>
            </w:r>
            <w:r w:rsidRPr="006E0383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>c ustawy</w:t>
            </w:r>
          </w:p>
        </w:tc>
        <w:tc>
          <w:tcPr>
            <w:tcW w:w="941" w:type="dxa"/>
          </w:tcPr>
          <w:p w14:paraId="6FC05796" w14:textId="3433E0AC" w:rsidR="00123316" w:rsidRPr="006E0383" w:rsidRDefault="00123316" w:rsidP="00F9745A">
            <w:pPr>
              <w:spacing w:after="200"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 xml:space="preserve">inne niż określone </w:t>
            </w:r>
            <w:ins w:id="1" w:author="Admin" w:date="2022-02-02T13:53:00Z">
              <w:r w:rsidR="00C77910">
                <w:rPr>
                  <w:rFonts w:eastAsia="Calibri" w:cs="Times New Roman"/>
                  <w:b/>
                  <w:bCs/>
                  <w:sz w:val="16"/>
                  <w:szCs w:val="16"/>
                  <w:lang w:eastAsia="en-US"/>
                </w:rPr>
                <w:br/>
              </w:r>
            </w:ins>
            <w:r w:rsidRPr="006E0383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 xml:space="preserve">w </w:t>
            </w:r>
            <w:r w:rsidR="00F9745A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 xml:space="preserve">części 1 </w:t>
            </w:r>
            <w:r w:rsidR="004C2C1B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br/>
            </w:r>
            <w:r w:rsidR="00F9745A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>i części 2</w:t>
            </w:r>
          </w:p>
        </w:tc>
      </w:tr>
      <w:tr w:rsidR="00CC0555" w:rsidRPr="006E0383" w14:paraId="1A85FD92" w14:textId="77777777" w:rsidTr="00D8134A">
        <w:trPr>
          <w:cantSplit/>
          <w:trHeight w:val="450"/>
        </w:trPr>
        <w:tc>
          <w:tcPr>
            <w:tcW w:w="534" w:type="dxa"/>
            <w:vAlign w:val="center"/>
          </w:tcPr>
          <w:p w14:paraId="72EBF4EB" w14:textId="74A550F8" w:rsidR="00CC0555" w:rsidRPr="006E0383" w:rsidRDefault="00CC0555" w:rsidP="00D8134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14:paraId="611FE277" w14:textId="4AA52001" w:rsidR="00CC0555" w:rsidRPr="00CC0555" w:rsidRDefault="0035208E" w:rsidP="00D8134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35208E">
              <w:rPr>
                <w:rFonts w:cs="Times New Roman"/>
                <w:sz w:val="16"/>
              </w:rPr>
              <w:t>8018590365500079291403</w:t>
            </w:r>
          </w:p>
        </w:tc>
        <w:tc>
          <w:tcPr>
            <w:tcW w:w="1559" w:type="dxa"/>
            <w:vAlign w:val="center"/>
          </w:tcPr>
          <w:p w14:paraId="758B862F" w14:textId="77777777" w:rsidR="0035208E" w:rsidRDefault="0035208E" w:rsidP="0035208E">
            <w:pPr>
              <w:jc w:val="center"/>
              <w:rPr>
                <w:rFonts w:cs="Times New Roman"/>
                <w:noProof/>
                <w:sz w:val="16"/>
                <w:szCs w:val="16"/>
              </w:rPr>
            </w:pPr>
            <w:r w:rsidRPr="0035208E">
              <w:rPr>
                <w:rFonts w:cs="Times New Roman"/>
                <w:noProof/>
                <w:sz w:val="16"/>
                <w:szCs w:val="16"/>
              </w:rPr>
              <w:t>Radom</w:t>
            </w:r>
            <w:r>
              <w:rPr>
                <w:rFonts w:cs="Times New Roman"/>
                <w:noProof/>
                <w:sz w:val="16"/>
                <w:szCs w:val="16"/>
              </w:rPr>
              <w:t>yśl Wielki</w:t>
            </w:r>
          </w:p>
          <w:p w14:paraId="7A06FFD7" w14:textId="04A7A6FF" w:rsidR="0035208E" w:rsidRPr="0035208E" w:rsidRDefault="0035208E" w:rsidP="0035208E">
            <w:pPr>
              <w:jc w:val="center"/>
              <w:rPr>
                <w:rFonts w:cs="Times New Roman"/>
                <w:noProof/>
                <w:sz w:val="16"/>
                <w:szCs w:val="16"/>
              </w:rPr>
            </w:pPr>
            <w:r w:rsidRPr="0035208E">
              <w:rPr>
                <w:rFonts w:cs="Times New Roman"/>
                <w:noProof/>
                <w:sz w:val="16"/>
                <w:szCs w:val="16"/>
              </w:rPr>
              <w:t>ul. Targowa 2</w:t>
            </w:r>
          </w:p>
          <w:p w14:paraId="1F3FDC41" w14:textId="7991D084" w:rsidR="00CC0555" w:rsidRPr="00CC0555" w:rsidRDefault="0035208E" w:rsidP="0035208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35208E">
              <w:rPr>
                <w:rFonts w:cs="Times New Roman"/>
                <w:noProof/>
                <w:sz w:val="16"/>
                <w:szCs w:val="16"/>
              </w:rPr>
              <w:t>39-310 Radomyśl Wielki</w:t>
            </w:r>
          </w:p>
        </w:tc>
        <w:tc>
          <w:tcPr>
            <w:tcW w:w="992" w:type="dxa"/>
            <w:vAlign w:val="center"/>
          </w:tcPr>
          <w:p w14:paraId="6FF1681A" w14:textId="77777777" w:rsidR="00CC0555" w:rsidRPr="006E0383" w:rsidRDefault="00CC0555" w:rsidP="00D8134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1B339A05" w14:textId="50C7EF13" w:rsidR="00CC0555" w:rsidRPr="00CC0555" w:rsidRDefault="00CC0555" w:rsidP="00D8134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396" w:type="dxa"/>
            <w:vAlign w:val="center"/>
          </w:tcPr>
          <w:p w14:paraId="25A86CF0" w14:textId="77777777" w:rsidR="00CC0555" w:rsidRPr="006E0383" w:rsidRDefault="00CC0555" w:rsidP="00D8134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647" w:type="dxa"/>
            <w:vAlign w:val="center"/>
          </w:tcPr>
          <w:p w14:paraId="4967F2BA" w14:textId="74B43DE8" w:rsidR="00CC0555" w:rsidRPr="004116D3" w:rsidRDefault="00876998" w:rsidP="00D8134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82,54</w:t>
            </w:r>
            <w:r w:rsidR="00CC0555">
              <w:rPr>
                <w:rFonts w:eastAsia="Calibri" w:cs="Times New Roman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1338" w:type="dxa"/>
            <w:vAlign w:val="center"/>
          </w:tcPr>
          <w:p w14:paraId="33D7A49C" w14:textId="41EB53AE" w:rsidR="00CC0555" w:rsidRPr="004116D3" w:rsidRDefault="00197D78" w:rsidP="00D8134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  <w:bookmarkStart w:id="2" w:name="_GoBack"/>
            <w:bookmarkEnd w:id="2"/>
          </w:p>
        </w:tc>
        <w:tc>
          <w:tcPr>
            <w:tcW w:w="941" w:type="dxa"/>
            <w:vAlign w:val="center"/>
          </w:tcPr>
          <w:p w14:paraId="72D2C2BF" w14:textId="378348AD" w:rsidR="00CC0555" w:rsidRPr="004116D3" w:rsidRDefault="00876998" w:rsidP="00D8134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17,46%</w:t>
            </w:r>
          </w:p>
        </w:tc>
      </w:tr>
    </w:tbl>
    <w:p w14:paraId="18CD4F79" w14:textId="77777777" w:rsidR="0067294D" w:rsidRDefault="0067294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</w:p>
    <w:p w14:paraId="7C7DDDB0" w14:textId="77777777" w:rsidR="00E86A22" w:rsidRDefault="00E86A22">
      <w:pPr>
        <w:widowControl/>
        <w:autoSpaceDE/>
        <w:autoSpaceDN/>
        <w:adjustRightInd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br w:type="page"/>
      </w:r>
    </w:p>
    <w:p w14:paraId="0FE4DA87" w14:textId="27261EF1" w:rsidR="00CC3AA0" w:rsidRDefault="00CC3AA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CC3AA0">
        <w:rPr>
          <w:rFonts w:eastAsia="Calibri" w:cs="Times New Roman"/>
          <w:szCs w:val="24"/>
          <w:lang w:eastAsia="en-US"/>
        </w:rPr>
        <w:lastRenderedPageBreak/>
        <w:t>Jestem świadomy odpowiedzialności karnej za złożenie fałszywego oświadczenia wynikającej z art. 233 § 6 ustawy z dnia 6 czerwca 1997 r. – Kodeks karny.</w:t>
      </w:r>
    </w:p>
    <w:p w14:paraId="104B8E78" w14:textId="77777777" w:rsidR="00220118" w:rsidRDefault="0022011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</w:p>
    <w:p w14:paraId="375ED5F7" w14:textId="4C433ECB" w:rsidR="0019501E" w:rsidRDefault="0019501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1559"/>
        <w:gridCol w:w="4956"/>
      </w:tblGrid>
      <w:tr w:rsidR="00B26B81" w14:paraId="3878F455" w14:textId="77777777" w:rsidTr="00B26B81">
        <w:trPr>
          <w:trHeight w:val="309"/>
        </w:trPr>
        <w:tc>
          <w:tcPr>
            <w:tcW w:w="2694" w:type="dxa"/>
          </w:tcPr>
          <w:p w14:paraId="23917837" w14:textId="230D5366" w:rsidR="00B26B81" w:rsidRDefault="00B26B81" w:rsidP="00371B2B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bookmarkStart w:id="3" w:name="_Hlk93921881"/>
            <w:r>
              <w:rPr>
                <w:rFonts w:eastAsia="Calibri" w:cs="Times New Roman"/>
                <w:szCs w:val="24"/>
                <w:lang w:eastAsia="en-US"/>
              </w:rPr>
              <w:t>……………………….</w:t>
            </w:r>
          </w:p>
        </w:tc>
        <w:tc>
          <w:tcPr>
            <w:tcW w:w="1559" w:type="dxa"/>
          </w:tcPr>
          <w:p w14:paraId="1EBD8B1B" w14:textId="7EE4B1C3" w:rsidR="00B26B81" w:rsidRDefault="00B26B81" w:rsidP="00371B2B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14:paraId="688E5C54" w14:textId="4CB874BC" w:rsidR="00B26B81" w:rsidRDefault="00B26B81" w:rsidP="00371B2B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B26B81" w14:paraId="65960811" w14:textId="77777777" w:rsidTr="00B26B81">
        <w:trPr>
          <w:trHeight w:val="689"/>
        </w:trPr>
        <w:tc>
          <w:tcPr>
            <w:tcW w:w="2694" w:type="dxa"/>
          </w:tcPr>
          <w:p w14:paraId="13423759" w14:textId="5101BEC1" w:rsidR="00B26B81" w:rsidRDefault="00B26B81" w:rsidP="009C563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14:paraId="6E521C55" w14:textId="1230755C" w:rsidR="00B26B81" w:rsidRDefault="00B26B81" w:rsidP="009C563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14:paraId="5F15E243" w14:textId="4D18262E" w:rsidR="00B26B81" w:rsidRDefault="00B26B81" w:rsidP="00F9745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podpis</w:t>
            </w:r>
            <w:r w:rsidR="00F9745A"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6"/>
              <w:t>6)</w:t>
            </w:r>
            <w:r w:rsidR="00F9745A">
              <w:rPr>
                <w:rFonts w:eastAsia="Calibri" w:cs="Times New Roman"/>
                <w:szCs w:val="24"/>
                <w:lang w:eastAsia="en-US"/>
              </w:rPr>
              <w:t xml:space="preserve">  </w:t>
            </w:r>
          </w:p>
        </w:tc>
      </w:tr>
      <w:bookmarkEnd w:id="3"/>
    </w:tbl>
    <w:p w14:paraId="34A7555F" w14:textId="5696CD5B" w:rsidR="0021173A" w:rsidRPr="008611E1" w:rsidRDefault="0021173A" w:rsidP="00322D43">
      <w:pPr>
        <w:keepNext/>
        <w:widowControl/>
        <w:autoSpaceDE/>
        <w:autoSpaceDN/>
        <w:adjustRightInd/>
        <w:rPr>
          <w:rFonts w:eastAsia="Calibri" w:cs="Times New Roman"/>
          <w:b/>
          <w:bCs/>
          <w:sz w:val="20"/>
          <w:lang w:eastAsia="en-US"/>
        </w:rPr>
      </w:pPr>
    </w:p>
    <w:sectPr w:rsidR="0021173A" w:rsidRPr="008611E1" w:rsidSect="00E86A22">
      <w:headerReference w:type="default" r:id="rId10"/>
      <w:pgSz w:w="11906" w:h="16838"/>
      <w:pgMar w:top="1098" w:right="1434" w:bottom="851" w:left="1418" w:header="709" w:footer="709" w:gutter="0"/>
      <w:pgNumType w:start="2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70DEB6" w14:textId="77777777" w:rsidR="00F10822" w:rsidRDefault="00F10822">
      <w:r>
        <w:separator/>
      </w:r>
    </w:p>
  </w:endnote>
  <w:endnote w:type="continuationSeparator" w:id="0">
    <w:p w14:paraId="0CFBF39B" w14:textId="77777777" w:rsidR="00F10822" w:rsidRDefault="00F10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823B05" w14:textId="77777777" w:rsidR="00F10822" w:rsidRDefault="00F10822">
      <w:r>
        <w:separator/>
      </w:r>
    </w:p>
  </w:footnote>
  <w:footnote w:type="continuationSeparator" w:id="0">
    <w:p w14:paraId="437FAA87" w14:textId="77777777" w:rsidR="00F10822" w:rsidRDefault="00F10822">
      <w:r>
        <w:continuationSeparator/>
      </w:r>
    </w:p>
  </w:footnote>
  <w:footnote w:id="1">
    <w:p w14:paraId="5FE9CD75" w14:textId="6EDBC5E2" w:rsidR="00AF686C" w:rsidRPr="00261E57" w:rsidRDefault="00AF686C" w:rsidP="00431A4E">
      <w:pPr>
        <w:pStyle w:val="PKTODNONIKApunktodnonika"/>
        <w:ind w:left="284"/>
        <w:rPr>
          <w:sz w:val="16"/>
          <w:szCs w:val="16"/>
        </w:rPr>
      </w:pPr>
      <w:r w:rsidRPr="00261E57">
        <w:rPr>
          <w:rStyle w:val="Odwoanieprzypisudolnego"/>
          <w:sz w:val="16"/>
          <w:szCs w:val="16"/>
        </w:rPr>
        <w:t>1)</w:t>
      </w:r>
      <w:r w:rsidRPr="00261E57">
        <w:rPr>
          <w:sz w:val="16"/>
          <w:szCs w:val="16"/>
        </w:rPr>
        <w:t xml:space="preserve"> </w:t>
      </w:r>
      <w:r w:rsidR="00431A4E" w:rsidRPr="00261E57">
        <w:rPr>
          <w:sz w:val="16"/>
          <w:szCs w:val="16"/>
        </w:rPr>
        <w:tab/>
      </w:r>
      <w:r w:rsidR="00431A4E" w:rsidRPr="00261E57">
        <w:rPr>
          <w:rFonts w:eastAsia="Times New Roman"/>
          <w:sz w:val="16"/>
          <w:szCs w:val="16"/>
        </w:rPr>
        <w:t xml:space="preserve">Niniejsze oświadczenie </w:t>
      </w:r>
      <w:r w:rsidR="00604E7B" w:rsidRPr="00261E57">
        <w:rPr>
          <w:rFonts w:eastAsia="Times New Roman"/>
          <w:sz w:val="16"/>
          <w:szCs w:val="16"/>
        </w:rPr>
        <w:t xml:space="preserve">jest </w:t>
      </w:r>
      <w:r w:rsidR="00431A4E" w:rsidRPr="00261E57">
        <w:rPr>
          <w:rFonts w:eastAsia="Times New Roman"/>
          <w:sz w:val="16"/>
          <w:szCs w:val="16"/>
        </w:rPr>
        <w:t xml:space="preserve">składane sprzedawcy paliw gazowych, z którym odbiorca paliw gazowych zawiera </w:t>
      </w:r>
      <w:r w:rsidR="00257C7B" w:rsidRPr="00261E57">
        <w:rPr>
          <w:rFonts w:eastAsia="Times New Roman"/>
          <w:sz w:val="16"/>
          <w:szCs w:val="16"/>
        </w:rPr>
        <w:t xml:space="preserve">albo </w:t>
      </w:r>
      <w:r w:rsidR="00183F66" w:rsidRPr="00261E57">
        <w:rPr>
          <w:rFonts w:eastAsia="Times New Roman"/>
          <w:sz w:val="16"/>
          <w:szCs w:val="16"/>
        </w:rPr>
        <w:t xml:space="preserve">ma zawartą </w:t>
      </w:r>
      <w:r w:rsidR="00261E57">
        <w:rPr>
          <w:rFonts w:eastAsia="Times New Roman"/>
          <w:sz w:val="16"/>
          <w:szCs w:val="16"/>
        </w:rPr>
        <w:br/>
      </w:r>
      <w:r w:rsidR="00431A4E" w:rsidRPr="00261E57">
        <w:rPr>
          <w:rFonts w:eastAsia="Times New Roman"/>
          <w:sz w:val="16"/>
          <w:szCs w:val="16"/>
        </w:rPr>
        <w:t>umowę sprzedaży paliwa gazowego lub umowę kompleksową, o których mowa odpowiednio w art. 5 ust. 1 i 3 ustawy</w:t>
      </w:r>
      <w:r w:rsidR="00431A4E" w:rsidRPr="00261E57">
        <w:rPr>
          <w:sz w:val="16"/>
          <w:szCs w:val="16"/>
        </w:rPr>
        <w:t>.</w:t>
      </w:r>
    </w:p>
  </w:footnote>
  <w:footnote w:id="2">
    <w:p w14:paraId="55EA3714" w14:textId="11F20975" w:rsidR="00431A4E" w:rsidRPr="00261E57" w:rsidRDefault="00431A4E" w:rsidP="00634377">
      <w:pPr>
        <w:pStyle w:val="PKTODNONIKApunktodnonika"/>
        <w:ind w:left="284"/>
        <w:rPr>
          <w:sz w:val="16"/>
          <w:szCs w:val="16"/>
        </w:rPr>
      </w:pPr>
      <w:r w:rsidRPr="00261E57">
        <w:rPr>
          <w:rStyle w:val="Odwoanieprzypisudolnego"/>
          <w:sz w:val="16"/>
          <w:szCs w:val="16"/>
        </w:rPr>
        <w:t>2)</w:t>
      </w:r>
      <w:r w:rsidRPr="00261E57">
        <w:rPr>
          <w:sz w:val="16"/>
          <w:szCs w:val="16"/>
        </w:rPr>
        <w:t xml:space="preserve"> </w:t>
      </w:r>
      <w:r w:rsidRPr="00261E57">
        <w:rPr>
          <w:sz w:val="16"/>
          <w:szCs w:val="16"/>
        </w:rPr>
        <w:tab/>
        <w:t>O ile posiada.</w:t>
      </w:r>
    </w:p>
  </w:footnote>
  <w:footnote w:id="3">
    <w:p w14:paraId="21887220" w14:textId="78A70541" w:rsidR="00634377" w:rsidRDefault="00634377" w:rsidP="00634377">
      <w:pPr>
        <w:pStyle w:val="PKTODNONIKApunktodnonika"/>
        <w:ind w:left="284"/>
      </w:pPr>
      <w:r w:rsidRPr="00261E57">
        <w:rPr>
          <w:rStyle w:val="Odwoanieprzypisudolnego"/>
          <w:sz w:val="16"/>
          <w:szCs w:val="16"/>
        </w:rPr>
        <w:t>3)</w:t>
      </w:r>
      <w:r w:rsidRPr="00261E57">
        <w:rPr>
          <w:sz w:val="16"/>
          <w:szCs w:val="16"/>
        </w:rPr>
        <w:tab/>
        <w:t>Zaznaczyć właściwe.</w:t>
      </w:r>
    </w:p>
  </w:footnote>
  <w:footnote w:id="4">
    <w:p w14:paraId="23238175" w14:textId="6F395A18" w:rsidR="00431A4E" w:rsidRPr="00261E57" w:rsidRDefault="00431A4E" w:rsidP="00431A4E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261E57">
        <w:rPr>
          <w:rStyle w:val="Odwoanieprzypisudolnego"/>
          <w:sz w:val="16"/>
          <w:szCs w:val="16"/>
        </w:rPr>
        <w:t>4)</w:t>
      </w:r>
      <w:r w:rsidRPr="00261E57">
        <w:rPr>
          <w:sz w:val="16"/>
          <w:szCs w:val="16"/>
        </w:rPr>
        <w:t xml:space="preserve"> </w:t>
      </w:r>
      <w:r w:rsidRPr="00261E57">
        <w:rPr>
          <w:sz w:val="16"/>
          <w:szCs w:val="16"/>
        </w:rPr>
        <w:tab/>
      </w:r>
      <w:r w:rsidRPr="00261E57">
        <w:rPr>
          <w:rFonts w:eastAsia="Times New Roman"/>
          <w:sz w:val="16"/>
          <w:szCs w:val="16"/>
        </w:rPr>
        <w:t>Wypełnia odbiorca</w:t>
      </w:r>
      <w:r w:rsidR="0067294D" w:rsidRPr="00261E57">
        <w:rPr>
          <w:rFonts w:eastAsia="Times New Roman"/>
          <w:sz w:val="16"/>
          <w:szCs w:val="16"/>
        </w:rPr>
        <w:t xml:space="preserve"> paliw gazowych</w:t>
      </w:r>
      <w:r w:rsidRPr="00261E57">
        <w:rPr>
          <w:rFonts w:eastAsia="Times New Roman"/>
          <w:sz w:val="16"/>
          <w:szCs w:val="16"/>
        </w:rPr>
        <w:t xml:space="preserve">, który ma zawartą </w:t>
      </w:r>
      <w:r w:rsidR="00B64199" w:rsidRPr="00261E57">
        <w:rPr>
          <w:rFonts w:eastAsia="Times New Roman"/>
          <w:sz w:val="16"/>
          <w:szCs w:val="16"/>
        </w:rPr>
        <w:t xml:space="preserve">ze sprzedawcą paliw gazowych </w:t>
      </w:r>
      <w:r w:rsidRPr="00261E57">
        <w:rPr>
          <w:rFonts w:eastAsia="Times New Roman"/>
          <w:sz w:val="16"/>
          <w:szCs w:val="16"/>
        </w:rPr>
        <w:t>umowę sprzedaży paliw</w:t>
      </w:r>
      <w:r w:rsidR="00604E7B" w:rsidRPr="00261E57">
        <w:rPr>
          <w:rFonts w:eastAsia="Times New Roman"/>
          <w:sz w:val="16"/>
          <w:szCs w:val="16"/>
        </w:rPr>
        <w:t>a</w:t>
      </w:r>
      <w:r w:rsidRPr="00261E57">
        <w:rPr>
          <w:rFonts w:eastAsia="Times New Roman"/>
          <w:sz w:val="16"/>
          <w:szCs w:val="16"/>
        </w:rPr>
        <w:t xml:space="preserve"> gazow</w:t>
      </w:r>
      <w:r w:rsidR="00604E7B" w:rsidRPr="00261E57">
        <w:rPr>
          <w:rFonts w:eastAsia="Times New Roman"/>
          <w:sz w:val="16"/>
          <w:szCs w:val="16"/>
        </w:rPr>
        <w:t>ego</w:t>
      </w:r>
      <w:r w:rsidRPr="00261E57">
        <w:rPr>
          <w:rFonts w:eastAsia="Times New Roman"/>
          <w:sz w:val="16"/>
          <w:szCs w:val="16"/>
        </w:rPr>
        <w:t xml:space="preserve"> lub </w:t>
      </w:r>
      <w:proofErr w:type="spellStart"/>
      <w:r w:rsidR="0017624C" w:rsidRPr="00261E57">
        <w:rPr>
          <w:rFonts w:eastAsia="Times New Roman"/>
          <w:sz w:val="16"/>
          <w:szCs w:val="16"/>
        </w:rPr>
        <w:t>umo</w:t>
      </w:r>
      <w:proofErr w:type="spellEnd"/>
      <w:r w:rsidR="00261E57">
        <w:rPr>
          <w:rFonts w:eastAsia="Times New Roman"/>
          <w:sz w:val="16"/>
          <w:szCs w:val="16"/>
        </w:rPr>
        <w:t>-</w:t>
      </w:r>
      <w:r w:rsidR="00261E57">
        <w:rPr>
          <w:rFonts w:eastAsia="Times New Roman"/>
          <w:sz w:val="16"/>
          <w:szCs w:val="16"/>
        </w:rPr>
        <w:br/>
      </w:r>
      <w:proofErr w:type="spellStart"/>
      <w:r w:rsidR="0017624C" w:rsidRPr="00261E57">
        <w:rPr>
          <w:rFonts w:eastAsia="Times New Roman"/>
          <w:sz w:val="16"/>
          <w:szCs w:val="16"/>
        </w:rPr>
        <w:t>wę</w:t>
      </w:r>
      <w:proofErr w:type="spellEnd"/>
      <w:r w:rsidR="0017624C" w:rsidRPr="00261E57">
        <w:rPr>
          <w:rFonts w:eastAsia="Times New Roman"/>
          <w:sz w:val="16"/>
          <w:szCs w:val="16"/>
        </w:rPr>
        <w:t xml:space="preserve"> </w:t>
      </w:r>
      <w:r w:rsidR="0067294D" w:rsidRPr="00261E57">
        <w:rPr>
          <w:rFonts w:eastAsia="Times New Roman"/>
          <w:sz w:val="16"/>
          <w:szCs w:val="16"/>
        </w:rPr>
        <w:t>kompleksową</w:t>
      </w:r>
      <w:r w:rsidRPr="00261E57">
        <w:rPr>
          <w:rFonts w:eastAsia="Times New Roman"/>
          <w:sz w:val="16"/>
          <w:szCs w:val="16"/>
        </w:rPr>
        <w:t>, o których mowa odpowiednio w art. 5 ust. 1 i 3 ustawy.</w:t>
      </w:r>
    </w:p>
  </w:footnote>
  <w:footnote w:id="5">
    <w:p w14:paraId="694604C2" w14:textId="03AE967D" w:rsidR="00431A4E" w:rsidRDefault="00431A4E" w:rsidP="00E86A22">
      <w:pPr>
        <w:pStyle w:val="PKTODNONIKApunktodnonika"/>
        <w:ind w:left="284"/>
      </w:pPr>
      <w:r w:rsidRPr="00261E57">
        <w:rPr>
          <w:rStyle w:val="Odwoanieprzypisudolnego"/>
          <w:sz w:val="16"/>
          <w:szCs w:val="16"/>
        </w:rPr>
        <w:t>5)</w:t>
      </w:r>
      <w:r w:rsidRPr="00261E57">
        <w:rPr>
          <w:sz w:val="16"/>
          <w:szCs w:val="16"/>
        </w:rPr>
        <w:t xml:space="preserve"> </w:t>
      </w:r>
      <w:r w:rsidRPr="00261E57">
        <w:rPr>
          <w:sz w:val="16"/>
          <w:szCs w:val="16"/>
        </w:rPr>
        <w:tab/>
        <w:t xml:space="preserve">Określony w części </w:t>
      </w:r>
      <w:r w:rsidR="00604E7B" w:rsidRPr="00261E57">
        <w:rPr>
          <w:sz w:val="16"/>
          <w:szCs w:val="16"/>
        </w:rPr>
        <w:t xml:space="preserve">2 </w:t>
      </w:r>
      <w:r w:rsidRPr="00261E57">
        <w:rPr>
          <w:sz w:val="16"/>
          <w:szCs w:val="16"/>
        </w:rPr>
        <w:t xml:space="preserve">udział pobieranego paliwa gazowego dotyczy poboru przez jednostki lub podmioty, które nie mają </w:t>
      </w:r>
      <w:r w:rsidR="0067294D" w:rsidRPr="00261E57">
        <w:rPr>
          <w:sz w:val="16"/>
          <w:szCs w:val="16"/>
        </w:rPr>
        <w:t xml:space="preserve">umowy </w:t>
      </w:r>
      <w:r w:rsidRPr="00261E57">
        <w:rPr>
          <w:sz w:val="16"/>
          <w:szCs w:val="16"/>
        </w:rPr>
        <w:t xml:space="preserve">zawartej </w:t>
      </w:r>
      <w:r w:rsidR="0067294D" w:rsidRPr="00261E57">
        <w:rPr>
          <w:sz w:val="16"/>
          <w:szCs w:val="16"/>
        </w:rPr>
        <w:t>bezpośrednio</w:t>
      </w:r>
      <w:r w:rsidR="0067294D" w:rsidRPr="00261E57">
        <w:rPr>
          <w:rFonts w:eastAsia="Calibri" w:cs="Times New Roman"/>
          <w:sz w:val="16"/>
          <w:szCs w:val="16"/>
          <w:lang w:eastAsia="en-US"/>
        </w:rPr>
        <w:t xml:space="preserve"> </w:t>
      </w:r>
      <w:r w:rsidR="0067294D" w:rsidRPr="00261E57">
        <w:rPr>
          <w:sz w:val="16"/>
          <w:szCs w:val="16"/>
        </w:rPr>
        <w:t>z</w:t>
      </w:r>
      <w:r w:rsidR="0017624C" w:rsidRPr="00261E57">
        <w:rPr>
          <w:sz w:val="16"/>
          <w:szCs w:val="16"/>
        </w:rPr>
        <w:t>e sprzedawcą paliw gazowych</w:t>
      </w:r>
      <w:r w:rsidRPr="00261E57">
        <w:rPr>
          <w:sz w:val="16"/>
          <w:szCs w:val="16"/>
        </w:rPr>
        <w:t>.</w:t>
      </w:r>
    </w:p>
  </w:footnote>
  <w:footnote w:id="6">
    <w:p w14:paraId="141C70A3" w14:textId="5A8B77E0" w:rsidR="00F9745A" w:rsidRDefault="00F9745A" w:rsidP="00F9745A">
      <w:pPr>
        <w:pStyle w:val="PKTODNONIKApunktodnonika"/>
        <w:ind w:left="284"/>
      </w:pPr>
      <w:r>
        <w:rPr>
          <w:rStyle w:val="Odwoanieprzypisudolnego"/>
        </w:rPr>
        <w:t>6)</w:t>
      </w:r>
      <w:r>
        <w:t xml:space="preserve"> </w:t>
      </w:r>
      <w:r w:rsidRPr="00261E57">
        <w:rPr>
          <w:sz w:val="16"/>
          <w:szCs w:val="16"/>
        </w:rPr>
        <w:tab/>
        <w:t>Podpis</w:t>
      </w:r>
      <w:r w:rsidR="0070730B" w:rsidRPr="00261E57">
        <w:rPr>
          <w:sz w:val="16"/>
          <w:szCs w:val="16"/>
        </w:rPr>
        <w:t xml:space="preserve"> osoby uprawnionej</w:t>
      </w:r>
      <w:r w:rsidR="00AF1812" w:rsidRPr="00261E57">
        <w:rPr>
          <w:sz w:val="16"/>
          <w:szCs w:val="16"/>
        </w:rPr>
        <w:t xml:space="preserve"> (lub podpisy osób uprawnionych)</w:t>
      </w:r>
      <w:r w:rsidR="0070730B" w:rsidRPr="00261E57">
        <w:rPr>
          <w:sz w:val="16"/>
          <w:szCs w:val="16"/>
        </w:rPr>
        <w:t xml:space="preserve"> do reprezentacji odbiorcy,</w:t>
      </w:r>
      <w:r w:rsidRPr="00261E57">
        <w:rPr>
          <w:sz w:val="16"/>
          <w:szCs w:val="16"/>
        </w:rPr>
        <w:t xml:space="preserve"> własnoręczny lub posiadający kwalifikowany certyfikat podpisu elektronicznego wystawiony przez dostawcę usług zaufania, o którym mowa w ustawie z dnia 5 września 2016 r. </w:t>
      </w:r>
      <w:r w:rsidR="00261E57">
        <w:rPr>
          <w:sz w:val="16"/>
          <w:szCs w:val="16"/>
        </w:rPr>
        <w:br/>
      </w:r>
      <w:r w:rsidRPr="00261E57">
        <w:rPr>
          <w:sz w:val="16"/>
          <w:szCs w:val="16"/>
        </w:rPr>
        <w:t>o usługach zaufania oraz identyfikacji elektronicznej (Dz. U. z</w:t>
      </w:r>
      <w:r w:rsidR="0070730B" w:rsidRPr="00261E57">
        <w:rPr>
          <w:sz w:val="16"/>
          <w:szCs w:val="16"/>
        </w:rPr>
        <w:t xml:space="preserve">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2A6085" w14:textId="77777777" w:rsidR="00E86A22" w:rsidRPr="00AA4486" w:rsidRDefault="00E86A22" w:rsidP="00E86A22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197D78">
      <w:rPr>
        <w:noProof/>
        <w:sz w:val="18"/>
        <w:szCs w:val="18"/>
      </w:rPr>
      <w:t>2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46E"/>
    <w:rsid w:val="00002774"/>
    <w:rsid w:val="00003862"/>
    <w:rsid w:val="00010A0E"/>
    <w:rsid w:val="00012A35"/>
    <w:rsid w:val="00012FE6"/>
    <w:rsid w:val="000148B9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1A70"/>
    <w:rsid w:val="00071BEE"/>
    <w:rsid w:val="000736CD"/>
    <w:rsid w:val="0007533B"/>
    <w:rsid w:val="0007545D"/>
    <w:rsid w:val="000760BF"/>
    <w:rsid w:val="0007613E"/>
    <w:rsid w:val="00076BFC"/>
    <w:rsid w:val="00080BC0"/>
    <w:rsid w:val="000814A7"/>
    <w:rsid w:val="000828A4"/>
    <w:rsid w:val="0008557B"/>
    <w:rsid w:val="00085CE7"/>
    <w:rsid w:val="0008648A"/>
    <w:rsid w:val="000906EE"/>
    <w:rsid w:val="00090AE6"/>
    <w:rsid w:val="00091BA2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4BC4"/>
    <w:rsid w:val="000C641A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3316"/>
    <w:rsid w:val="00125A9C"/>
    <w:rsid w:val="001270A2"/>
    <w:rsid w:val="00131237"/>
    <w:rsid w:val="001329AC"/>
    <w:rsid w:val="00134CA0"/>
    <w:rsid w:val="0014026F"/>
    <w:rsid w:val="001405F1"/>
    <w:rsid w:val="00147A47"/>
    <w:rsid w:val="00147AA1"/>
    <w:rsid w:val="001510E0"/>
    <w:rsid w:val="001520CF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BAA"/>
    <w:rsid w:val="00183F66"/>
    <w:rsid w:val="00184B91"/>
    <w:rsid w:val="00184D4A"/>
    <w:rsid w:val="00186152"/>
    <w:rsid w:val="00186EC1"/>
    <w:rsid w:val="00191E1F"/>
    <w:rsid w:val="00192665"/>
    <w:rsid w:val="0019393A"/>
    <w:rsid w:val="0019473B"/>
    <w:rsid w:val="0019501E"/>
    <w:rsid w:val="001952B1"/>
    <w:rsid w:val="00196E39"/>
    <w:rsid w:val="00197649"/>
    <w:rsid w:val="00197D78"/>
    <w:rsid w:val="001A01FB"/>
    <w:rsid w:val="001A10E9"/>
    <w:rsid w:val="001A183D"/>
    <w:rsid w:val="001A24DE"/>
    <w:rsid w:val="001A2B65"/>
    <w:rsid w:val="001A3CD3"/>
    <w:rsid w:val="001A5BEF"/>
    <w:rsid w:val="001A7F15"/>
    <w:rsid w:val="001B342E"/>
    <w:rsid w:val="001B3AF2"/>
    <w:rsid w:val="001C0DA3"/>
    <w:rsid w:val="001C1832"/>
    <w:rsid w:val="001C188C"/>
    <w:rsid w:val="001C6BE1"/>
    <w:rsid w:val="001D0500"/>
    <w:rsid w:val="001D1783"/>
    <w:rsid w:val="001D353F"/>
    <w:rsid w:val="001D53CD"/>
    <w:rsid w:val="001D55A3"/>
    <w:rsid w:val="001D5AF5"/>
    <w:rsid w:val="001E1E73"/>
    <w:rsid w:val="001E4E0C"/>
    <w:rsid w:val="001E526D"/>
    <w:rsid w:val="001E5655"/>
    <w:rsid w:val="001E582F"/>
    <w:rsid w:val="001F1832"/>
    <w:rsid w:val="001F220F"/>
    <w:rsid w:val="001F25B3"/>
    <w:rsid w:val="001F6616"/>
    <w:rsid w:val="00202BD4"/>
    <w:rsid w:val="00203085"/>
    <w:rsid w:val="00204A97"/>
    <w:rsid w:val="0020509E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35C"/>
    <w:rsid w:val="00223FDF"/>
    <w:rsid w:val="0022661E"/>
    <w:rsid w:val="002279C0"/>
    <w:rsid w:val="0023051A"/>
    <w:rsid w:val="0023727E"/>
    <w:rsid w:val="00242081"/>
    <w:rsid w:val="00243777"/>
    <w:rsid w:val="002441CD"/>
    <w:rsid w:val="00244E7E"/>
    <w:rsid w:val="00246F47"/>
    <w:rsid w:val="002501A3"/>
    <w:rsid w:val="0025166C"/>
    <w:rsid w:val="002555D4"/>
    <w:rsid w:val="00257C7B"/>
    <w:rsid w:val="00260A8D"/>
    <w:rsid w:val="00261A16"/>
    <w:rsid w:val="00261E57"/>
    <w:rsid w:val="00263522"/>
    <w:rsid w:val="00264EC6"/>
    <w:rsid w:val="00271013"/>
    <w:rsid w:val="00273FE4"/>
    <w:rsid w:val="002765B4"/>
    <w:rsid w:val="00276A94"/>
    <w:rsid w:val="0028606C"/>
    <w:rsid w:val="0029405D"/>
    <w:rsid w:val="00294FA6"/>
    <w:rsid w:val="00295A6F"/>
    <w:rsid w:val="00297C75"/>
    <w:rsid w:val="002A20C4"/>
    <w:rsid w:val="002A3407"/>
    <w:rsid w:val="002A570F"/>
    <w:rsid w:val="002A7292"/>
    <w:rsid w:val="002A7358"/>
    <w:rsid w:val="002A7902"/>
    <w:rsid w:val="002B0F6B"/>
    <w:rsid w:val="002B23B8"/>
    <w:rsid w:val="002B4429"/>
    <w:rsid w:val="002B5D35"/>
    <w:rsid w:val="002B68A6"/>
    <w:rsid w:val="002B739C"/>
    <w:rsid w:val="002B7FAF"/>
    <w:rsid w:val="002C3E9E"/>
    <w:rsid w:val="002D0C4F"/>
    <w:rsid w:val="002D1364"/>
    <w:rsid w:val="002D3BE2"/>
    <w:rsid w:val="002D3CE3"/>
    <w:rsid w:val="002D4D30"/>
    <w:rsid w:val="002D5000"/>
    <w:rsid w:val="002D598D"/>
    <w:rsid w:val="002D7188"/>
    <w:rsid w:val="002E1DD9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22CA"/>
    <w:rsid w:val="003148FD"/>
    <w:rsid w:val="0031528D"/>
    <w:rsid w:val="0031626F"/>
    <w:rsid w:val="00321080"/>
    <w:rsid w:val="00322D43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08E"/>
    <w:rsid w:val="00352DAE"/>
    <w:rsid w:val="00354EB9"/>
    <w:rsid w:val="003602AE"/>
    <w:rsid w:val="00360929"/>
    <w:rsid w:val="00363BFB"/>
    <w:rsid w:val="00363FCB"/>
    <w:rsid w:val="003647D5"/>
    <w:rsid w:val="003674B0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F020D"/>
    <w:rsid w:val="003F03D9"/>
    <w:rsid w:val="003F2FBE"/>
    <w:rsid w:val="003F318D"/>
    <w:rsid w:val="003F4FA5"/>
    <w:rsid w:val="003F5BAE"/>
    <w:rsid w:val="003F5BE1"/>
    <w:rsid w:val="003F6ED7"/>
    <w:rsid w:val="00401C84"/>
    <w:rsid w:val="00403210"/>
    <w:rsid w:val="004035BB"/>
    <w:rsid w:val="004035EB"/>
    <w:rsid w:val="004059AC"/>
    <w:rsid w:val="00407332"/>
    <w:rsid w:val="00407649"/>
    <w:rsid w:val="00407828"/>
    <w:rsid w:val="004116D3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514"/>
    <w:rsid w:val="00435D26"/>
    <w:rsid w:val="00436C13"/>
    <w:rsid w:val="00440C99"/>
    <w:rsid w:val="0044175C"/>
    <w:rsid w:val="00445F4D"/>
    <w:rsid w:val="004504C0"/>
    <w:rsid w:val="00451DF0"/>
    <w:rsid w:val="004550FB"/>
    <w:rsid w:val="00457CD3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081F"/>
    <w:rsid w:val="004C1A35"/>
    <w:rsid w:val="004C2C1B"/>
    <w:rsid w:val="004C2EFB"/>
    <w:rsid w:val="004C3B06"/>
    <w:rsid w:val="004C3F97"/>
    <w:rsid w:val="004C528F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7E8"/>
    <w:rsid w:val="005158F2"/>
    <w:rsid w:val="00521D25"/>
    <w:rsid w:val="00525489"/>
    <w:rsid w:val="00525CF0"/>
    <w:rsid w:val="00526DFC"/>
    <w:rsid w:val="00526F43"/>
    <w:rsid w:val="00527651"/>
    <w:rsid w:val="00531CDB"/>
    <w:rsid w:val="005363AB"/>
    <w:rsid w:val="00544EF4"/>
    <w:rsid w:val="00545E53"/>
    <w:rsid w:val="005479D9"/>
    <w:rsid w:val="0055403C"/>
    <w:rsid w:val="0055443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1124"/>
    <w:rsid w:val="00591ECD"/>
    <w:rsid w:val="00592DEA"/>
    <w:rsid w:val="00597024"/>
    <w:rsid w:val="005A0274"/>
    <w:rsid w:val="005A095C"/>
    <w:rsid w:val="005A0DC2"/>
    <w:rsid w:val="005A30E8"/>
    <w:rsid w:val="005A669D"/>
    <w:rsid w:val="005A74B3"/>
    <w:rsid w:val="005A75D8"/>
    <w:rsid w:val="005B713E"/>
    <w:rsid w:val="005B7F75"/>
    <w:rsid w:val="005C03B6"/>
    <w:rsid w:val="005C0E38"/>
    <w:rsid w:val="005C348E"/>
    <w:rsid w:val="005C3666"/>
    <w:rsid w:val="005C4CE3"/>
    <w:rsid w:val="005C68E1"/>
    <w:rsid w:val="005D3763"/>
    <w:rsid w:val="005D4F10"/>
    <w:rsid w:val="005D55E1"/>
    <w:rsid w:val="005E19F7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FA3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7C67"/>
    <w:rsid w:val="00620D58"/>
    <w:rsid w:val="00621256"/>
    <w:rsid w:val="00621FCC"/>
    <w:rsid w:val="00622E4B"/>
    <w:rsid w:val="006248DD"/>
    <w:rsid w:val="006271B6"/>
    <w:rsid w:val="006333DA"/>
    <w:rsid w:val="00634377"/>
    <w:rsid w:val="00634CC1"/>
    <w:rsid w:val="00635134"/>
    <w:rsid w:val="006356E2"/>
    <w:rsid w:val="00635EEF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46BB"/>
    <w:rsid w:val="006969FA"/>
    <w:rsid w:val="006A1006"/>
    <w:rsid w:val="006A35D5"/>
    <w:rsid w:val="006A748A"/>
    <w:rsid w:val="006B09E8"/>
    <w:rsid w:val="006B1DD0"/>
    <w:rsid w:val="006B4B2F"/>
    <w:rsid w:val="006B5FD6"/>
    <w:rsid w:val="006C2A21"/>
    <w:rsid w:val="006C2ECC"/>
    <w:rsid w:val="006C419E"/>
    <w:rsid w:val="006C4A31"/>
    <w:rsid w:val="006C5AC2"/>
    <w:rsid w:val="006C6AFB"/>
    <w:rsid w:val="006D1540"/>
    <w:rsid w:val="006D2735"/>
    <w:rsid w:val="006D45B2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4D34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E35"/>
    <w:rsid w:val="00822183"/>
    <w:rsid w:val="00822555"/>
    <w:rsid w:val="00824591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55"/>
    <w:rsid w:val="008563FF"/>
    <w:rsid w:val="0086018B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6998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9E2"/>
    <w:rsid w:val="008B2866"/>
    <w:rsid w:val="008B3859"/>
    <w:rsid w:val="008B436D"/>
    <w:rsid w:val="008B4756"/>
    <w:rsid w:val="008B4E49"/>
    <w:rsid w:val="008B6065"/>
    <w:rsid w:val="008B7712"/>
    <w:rsid w:val="008B7B26"/>
    <w:rsid w:val="008C3524"/>
    <w:rsid w:val="008C4061"/>
    <w:rsid w:val="008C4229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2BD9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A0D12"/>
    <w:rsid w:val="009A1987"/>
    <w:rsid w:val="009A2BEE"/>
    <w:rsid w:val="009A5289"/>
    <w:rsid w:val="009A7A53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310E"/>
    <w:rsid w:val="00A333A0"/>
    <w:rsid w:val="00A33AEA"/>
    <w:rsid w:val="00A3453E"/>
    <w:rsid w:val="00A37E70"/>
    <w:rsid w:val="00A40103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3FAE"/>
    <w:rsid w:val="00A94574"/>
    <w:rsid w:val="00A95936"/>
    <w:rsid w:val="00A96265"/>
    <w:rsid w:val="00A97058"/>
    <w:rsid w:val="00A97084"/>
    <w:rsid w:val="00A976D8"/>
    <w:rsid w:val="00AA1C2C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31B5"/>
    <w:rsid w:val="00AC3885"/>
    <w:rsid w:val="00AC4EA1"/>
    <w:rsid w:val="00AC5381"/>
    <w:rsid w:val="00AC5920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7700"/>
    <w:rsid w:val="00B1322C"/>
    <w:rsid w:val="00B13921"/>
    <w:rsid w:val="00B1528C"/>
    <w:rsid w:val="00B16ACD"/>
    <w:rsid w:val="00B21487"/>
    <w:rsid w:val="00B232D1"/>
    <w:rsid w:val="00B23E5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4199"/>
    <w:rsid w:val="00B642FC"/>
    <w:rsid w:val="00B64D26"/>
    <w:rsid w:val="00B64FBB"/>
    <w:rsid w:val="00B6686C"/>
    <w:rsid w:val="00B70E22"/>
    <w:rsid w:val="00B72DD2"/>
    <w:rsid w:val="00B774CB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F86"/>
    <w:rsid w:val="00B935A4"/>
    <w:rsid w:val="00BA133C"/>
    <w:rsid w:val="00BA56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7B1"/>
    <w:rsid w:val="00BC11E5"/>
    <w:rsid w:val="00BC4BC6"/>
    <w:rsid w:val="00BC4EFE"/>
    <w:rsid w:val="00BC52FD"/>
    <w:rsid w:val="00BC66EA"/>
    <w:rsid w:val="00BC6E62"/>
    <w:rsid w:val="00BC7443"/>
    <w:rsid w:val="00BC7CC7"/>
    <w:rsid w:val="00BD0648"/>
    <w:rsid w:val="00BD1040"/>
    <w:rsid w:val="00BD34AA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35B2"/>
    <w:rsid w:val="00C03E6F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0F60"/>
    <w:rsid w:val="00C31406"/>
    <w:rsid w:val="00C36A1A"/>
    <w:rsid w:val="00C37194"/>
    <w:rsid w:val="00C40637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67BE"/>
    <w:rsid w:val="00C6766B"/>
    <w:rsid w:val="00C67C9E"/>
    <w:rsid w:val="00C72223"/>
    <w:rsid w:val="00C72943"/>
    <w:rsid w:val="00C74EC0"/>
    <w:rsid w:val="00C76417"/>
    <w:rsid w:val="00C7726F"/>
    <w:rsid w:val="00C778E1"/>
    <w:rsid w:val="00C77910"/>
    <w:rsid w:val="00C823DA"/>
    <w:rsid w:val="00C8259F"/>
    <w:rsid w:val="00C82746"/>
    <w:rsid w:val="00C8312F"/>
    <w:rsid w:val="00C84C47"/>
    <w:rsid w:val="00C858A4"/>
    <w:rsid w:val="00C85BAA"/>
    <w:rsid w:val="00C86AFA"/>
    <w:rsid w:val="00C94591"/>
    <w:rsid w:val="00CA4E3C"/>
    <w:rsid w:val="00CB18D0"/>
    <w:rsid w:val="00CB1C8A"/>
    <w:rsid w:val="00CB24F5"/>
    <w:rsid w:val="00CB2663"/>
    <w:rsid w:val="00CB3BBE"/>
    <w:rsid w:val="00CB59E9"/>
    <w:rsid w:val="00CC0555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243F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ABD"/>
    <w:rsid w:val="00D526A2"/>
    <w:rsid w:val="00D53F71"/>
    <w:rsid w:val="00D55290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4A"/>
    <w:rsid w:val="00D81397"/>
    <w:rsid w:val="00D848B9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6884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C1C6B"/>
    <w:rsid w:val="00DC24D0"/>
    <w:rsid w:val="00DC2C2E"/>
    <w:rsid w:val="00DC4AF0"/>
    <w:rsid w:val="00DC4FF3"/>
    <w:rsid w:val="00DC7886"/>
    <w:rsid w:val="00DD0CF2"/>
    <w:rsid w:val="00DE1554"/>
    <w:rsid w:val="00DE1C18"/>
    <w:rsid w:val="00DE2364"/>
    <w:rsid w:val="00DE2901"/>
    <w:rsid w:val="00DE590F"/>
    <w:rsid w:val="00DE7DC1"/>
    <w:rsid w:val="00DF2C1F"/>
    <w:rsid w:val="00DF3F7E"/>
    <w:rsid w:val="00DF7648"/>
    <w:rsid w:val="00E00E29"/>
    <w:rsid w:val="00E02BAB"/>
    <w:rsid w:val="00E04CEB"/>
    <w:rsid w:val="00E060BC"/>
    <w:rsid w:val="00E066E3"/>
    <w:rsid w:val="00E11420"/>
    <w:rsid w:val="00E127BB"/>
    <w:rsid w:val="00E132FB"/>
    <w:rsid w:val="00E170B7"/>
    <w:rsid w:val="00E177DD"/>
    <w:rsid w:val="00E20900"/>
    <w:rsid w:val="00E20C7F"/>
    <w:rsid w:val="00E228FC"/>
    <w:rsid w:val="00E2396E"/>
    <w:rsid w:val="00E24728"/>
    <w:rsid w:val="00E276AC"/>
    <w:rsid w:val="00E34A35"/>
    <w:rsid w:val="00E36786"/>
    <w:rsid w:val="00E37C2F"/>
    <w:rsid w:val="00E41C28"/>
    <w:rsid w:val="00E46308"/>
    <w:rsid w:val="00E47787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6A22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2072"/>
    <w:rsid w:val="00ED2AE0"/>
    <w:rsid w:val="00ED2CF5"/>
    <w:rsid w:val="00ED5553"/>
    <w:rsid w:val="00ED5E36"/>
    <w:rsid w:val="00ED6961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822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6B34"/>
    <w:rsid w:val="00F675B9"/>
    <w:rsid w:val="00F711C9"/>
    <w:rsid w:val="00F7335E"/>
    <w:rsid w:val="00F74C59"/>
    <w:rsid w:val="00F75B86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F91"/>
    <w:rsid w:val="00FB121C"/>
    <w:rsid w:val="00FB1CDD"/>
    <w:rsid w:val="00FB1FBF"/>
    <w:rsid w:val="00FB2C2F"/>
    <w:rsid w:val="00FB305C"/>
    <w:rsid w:val="00FB3465"/>
    <w:rsid w:val="00FC2E3D"/>
    <w:rsid w:val="00FC3BDE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02B0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C05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C05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B7E67C2-B3A3-48A9-ACBF-09A617B6C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2</TotalTime>
  <Pages>3</Pages>
  <Words>382</Words>
  <Characters>2293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4</cp:revision>
  <cp:lastPrinted>2022-01-14T11:37:00Z</cp:lastPrinted>
  <dcterms:created xsi:type="dcterms:W3CDTF">2022-07-03T19:26:00Z</dcterms:created>
  <dcterms:modified xsi:type="dcterms:W3CDTF">2022-08-09T10:54:00Z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